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587DE0" w14:textId="3CCD5F18" w:rsidR="00F93F10" w:rsidRPr="00676C59" w:rsidRDefault="007D5B78" w:rsidP="00EB4B0B">
      <w:pPr>
        <w:pStyle w:val="Normal1"/>
        <w:spacing w:line="240" w:lineRule="auto"/>
        <w:rPr>
          <w:b/>
          <w:szCs w:val="22"/>
        </w:rPr>
      </w:pPr>
      <w:r>
        <w:rPr>
          <w:b/>
          <w:szCs w:val="22"/>
        </w:rPr>
        <w:t>Data Management Plan</w:t>
      </w:r>
    </w:p>
    <w:p w14:paraId="079055C5" w14:textId="77777777" w:rsidR="007F04E5" w:rsidRDefault="007F04E5" w:rsidP="00EB4B0B">
      <w:pPr>
        <w:pStyle w:val="Normal1"/>
        <w:spacing w:line="240" w:lineRule="auto"/>
        <w:rPr>
          <w:rFonts w:eastAsiaTheme="minorEastAsia"/>
          <w:color w:val="auto"/>
          <w:szCs w:val="22"/>
        </w:rPr>
      </w:pPr>
    </w:p>
    <w:p w14:paraId="224006B3" w14:textId="2A62062F" w:rsidR="00D66DC2" w:rsidRPr="00676C59" w:rsidRDefault="00F93F10" w:rsidP="00107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76C59">
        <w:rPr>
          <w:rFonts w:ascii="Arial" w:hAnsi="Arial" w:cs="Arial"/>
          <w:sz w:val="22"/>
          <w:szCs w:val="22"/>
        </w:rPr>
        <w:t xml:space="preserve">Our team will collect a variety of data </w:t>
      </w:r>
      <w:r w:rsidR="008D78A0" w:rsidRPr="00676C59">
        <w:rPr>
          <w:rFonts w:ascii="Arial" w:hAnsi="Arial" w:cs="Arial"/>
          <w:sz w:val="22"/>
          <w:szCs w:val="22"/>
        </w:rPr>
        <w:t>including biological specimens,</w:t>
      </w:r>
      <w:r w:rsidR="004F0337" w:rsidRPr="00676C59">
        <w:rPr>
          <w:rFonts w:ascii="Arial" w:hAnsi="Arial" w:cs="Arial"/>
          <w:sz w:val="22"/>
          <w:szCs w:val="22"/>
        </w:rPr>
        <w:t xml:space="preserve"> ecological data,</w:t>
      </w:r>
      <w:r w:rsidR="008D78A0" w:rsidRPr="00676C59">
        <w:rPr>
          <w:rFonts w:ascii="Arial" w:hAnsi="Arial" w:cs="Arial"/>
          <w:sz w:val="22"/>
          <w:szCs w:val="22"/>
        </w:rPr>
        <w:t xml:space="preserve"> genetic sequences of bat hosts and viruses </w:t>
      </w:r>
      <w:r w:rsidR="0076618C">
        <w:rPr>
          <w:rFonts w:ascii="Arial" w:hAnsi="Arial" w:cs="Arial"/>
          <w:sz w:val="22"/>
          <w:szCs w:val="22"/>
        </w:rPr>
        <w:t xml:space="preserve">and </w:t>
      </w:r>
      <w:proofErr w:type="spellStart"/>
      <w:r w:rsidR="008D78A0" w:rsidRPr="00676C59">
        <w:rPr>
          <w:rFonts w:ascii="Arial" w:hAnsi="Arial" w:cs="Arial"/>
          <w:sz w:val="22"/>
          <w:szCs w:val="22"/>
        </w:rPr>
        <w:t>metagenomic</w:t>
      </w:r>
      <w:proofErr w:type="spellEnd"/>
      <w:r w:rsidR="008D78A0" w:rsidRPr="00676C59">
        <w:rPr>
          <w:rFonts w:ascii="Arial" w:hAnsi="Arial" w:cs="Arial"/>
          <w:sz w:val="22"/>
          <w:szCs w:val="22"/>
        </w:rPr>
        <w:t xml:space="preserve"> </w:t>
      </w:r>
      <w:r w:rsidR="004F0337" w:rsidRPr="00676C59">
        <w:rPr>
          <w:rFonts w:ascii="Arial" w:hAnsi="Arial" w:cs="Arial"/>
          <w:sz w:val="22"/>
          <w:szCs w:val="22"/>
        </w:rPr>
        <w:t>data</w:t>
      </w:r>
      <w:r w:rsidR="007D5B78">
        <w:rPr>
          <w:rFonts w:ascii="Arial" w:hAnsi="Arial" w:cs="Arial"/>
          <w:sz w:val="22"/>
          <w:szCs w:val="22"/>
        </w:rPr>
        <w:t xml:space="preserve">. </w:t>
      </w:r>
      <w:r w:rsidR="0076618C">
        <w:rPr>
          <w:rFonts w:ascii="Arial" w:hAnsi="Arial" w:cs="Arial"/>
          <w:sz w:val="22"/>
          <w:szCs w:val="22"/>
        </w:rPr>
        <w:t>It will also develop</w:t>
      </w:r>
      <w:r w:rsidR="008D78A0" w:rsidRPr="00676C59">
        <w:rPr>
          <w:rFonts w:ascii="Arial" w:hAnsi="Arial" w:cs="Arial"/>
          <w:sz w:val="22"/>
          <w:szCs w:val="22"/>
        </w:rPr>
        <w:t xml:space="preserve"> </w:t>
      </w:r>
      <w:r w:rsidR="004F0337" w:rsidRPr="00676C59">
        <w:rPr>
          <w:rFonts w:ascii="Arial" w:hAnsi="Arial" w:cs="Arial"/>
          <w:sz w:val="22"/>
          <w:szCs w:val="22"/>
        </w:rPr>
        <w:t>analytical platfo</w:t>
      </w:r>
      <w:r w:rsidR="00261B08">
        <w:rPr>
          <w:rFonts w:ascii="Arial" w:hAnsi="Arial" w:cs="Arial"/>
          <w:sz w:val="22"/>
          <w:szCs w:val="22"/>
        </w:rPr>
        <w:t>r</w:t>
      </w:r>
      <w:r w:rsidR="004F0337" w:rsidRPr="00676C59">
        <w:rPr>
          <w:rFonts w:ascii="Arial" w:hAnsi="Arial" w:cs="Arial"/>
          <w:sz w:val="22"/>
          <w:szCs w:val="22"/>
        </w:rPr>
        <w:t>ms</w:t>
      </w:r>
      <w:r w:rsidR="0076618C">
        <w:rPr>
          <w:rFonts w:ascii="Arial" w:hAnsi="Arial" w:cs="Arial"/>
          <w:sz w:val="22"/>
          <w:szCs w:val="22"/>
        </w:rPr>
        <w:t xml:space="preserve"> that </w:t>
      </w:r>
      <w:r w:rsidR="00156A9B">
        <w:rPr>
          <w:rFonts w:ascii="Arial" w:hAnsi="Arial" w:cs="Arial"/>
          <w:sz w:val="22"/>
          <w:szCs w:val="22"/>
        </w:rPr>
        <w:t xml:space="preserve">will </w:t>
      </w:r>
      <w:r w:rsidR="0076618C">
        <w:rPr>
          <w:rFonts w:ascii="Arial" w:hAnsi="Arial" w:cs="Arial"/>
          <w:sz w:val="22"/>
          <w:szCs w:val="22"/>
        </w:rPr>
        <w:t xml:space="preserve">be of value </w:t>
      </w:r>
      <w:r w:rsidR="0010789D">
        <w:rPr>
          <w:rFonts w:ascii="Arial" w:hAnsi="Arial" w:cs="Arial"/>
          <w:sz w:val="22"/>
          <w:szCs w:val="22"/>
        </w:rPr>
        <w:t>in bridging</w:t>
      </w:r>
      <w:r w:rsidR="00156A9B">
        <w:rPr>
          <w:rFonts w:ascii="Arial" w:hAnsi="Arial" w:cs="Arial"/>
          <w:sz w:val="22"/>
          <w:szCs w:val="22"/>
        </w:rPr>
        <w:t xml:space="preserve"> the ecology and virology scientific </w:t>
      </w:r>
      <w:r w:rsidR="0076618C">
        <w:rPr>
          <w:rFonts w:ascii="Arial" w:hAnsi="Arial" w:cs="Arial"/>
          <w:sz w:val="22"/>
          <w:szCs w:val="22"/>
        </w:rPr>
        <w:t>communit</w:t>
      </w:r>
      <w:r w:rsidR="00156A9B">
        <w:rPr>
          <w:rFonts w:ascii="Arial" w:hAnsi="Arial" w:cs="Arial"/>
          <w:sz w:val="22"/>
          <w:szCs w:val="22"/>
        </w:rPr>
        <w:t>ies</w:t>
      </w:r>
      <w:r w:rsidR="008D78A0" w:rsidRPr="00676C59">
        <w:rPr>
          <w:rFonts w:ascii="Arial" w:hAnsi="Arial" w:cs="Arial"/>
          <w:sz w:val="22"/>
          <w:szCs w:val="22"/>
        </w:rPr>
        <w:t xml:space="preserve">. </w:t>
      </w:r>
      <w:r w:rsidRPr="00676C59">
        <w:rPr>
          <w:rFonts w:ascii="Arial" w:hAnsi="Arial" w:cs="Arial"/>
          <w:sz w:val="22"/>
          <w:szCs w:val="22"/>
        </w:rPr>
        <w:t>Management of such diverse datasets requires a comprehensive data management plan that our research group has both the experience and capacity to implement.</w:t>
      </w:r>
      <w:r w:rsidR="008D78A0" w:rsidRPr="00676C59">
        <w:rPr>
          <w:rFonts w:ascii="Arial" w:hAnsi="Arial" w:cs="Arial"/>
          <w:sz w:val="22"/>
          <w:szCs w:val="22"/>
        </w:rPr>
        <w:t xml:space="preserve"> </w:t>
      </w:r>
      <w:r w:rsidR="008C06D5" w:rsidRPr="00676C59">
        <w:rPr>
          <w:rFonts w:ascii="Arial" w:hAnsi="Arial" w:cs="Arial"/>
          <w:sz w:val="22"/>
          <w:szCs w:val="22"/>
        </w:rPr>
        <w:t xml:space="preserve">Pursuant to the </w:t>
      </w:r>
      <w:r w:rsidR="002D4819" w:rsidRPr="00676C59">
        <w:rPr>
          <w:rFonts w:ascii="Arial" w:hAnsi="Arial" w:cs="Arial"/>
          <w:sz w:val="22"/>
          <w:szCs w:val="22"/>
        </w:rPr>
        <w:t>Feb</w:t>
      </w:r>
      <w:r w:rsidR="00B801E2" w:rsidRPr="00676C59">
        <w:rPr>
          <w:rFonts w:ascii="Arial" w:hAnsi="Arial" w:cs="Arial"/>
          <w:sz w:val="22"/>
          <w:szCs w:val="22"/>
        </w:rPr>
        <w:t xml:space="preserve"> 2013 </w:t>
      </w:r>
      <w:r w:rsidR="008C06D5" w:rsidRPr="00676C59">
        <w:rPr>
          <w:rFonts w:ascii="Arial" w:hAnsi="Arial" w:cs="Arial"/>
          <w:sz w:val="22"/>
          <w:szCs w:val="22"/>
        </w:rPr>
        <w:t xml:space="preserve">OSTP </w:t>
      </w:r>
      <w:r w:rsidR="008D78A0" w:rsidRPr="00676C59">
        <w:rPr>
          <w:rFonts w:ascii="Arial" w:hAnsi="Arial" w:cs="Arial"/>
          <w:sz w:val="22"/>
          <w:szCs w:val="22"/>
        </w:rPr>
        <w:t>Memo</w:t>
      </w:r>
      <w:r w:rsidR="008C06D5" w:rsidRPr="00676C59">
        <w:rPr>
          <w:rFonts w:ascii="Arial" w:hAnsi="Arial" w:cs="Arial"/>
          <w:sz w:val="22"/>
          <w:szCs w:val="22"/>
        </w:rPr>
        <w:t xml:space="preserve"> “</w:t>
      </w:r>
      <w:r w:rsidR="008C06D5" w:rsidRPr="00676C59">
        <w:rPr>
          <w:rFonts w:ascii="Arial" w:eastAsiaTheme="minorEastAsia" w:hAnsi="Arial" w:cs="Arial"/>
          <w:color w:val="auto"/>
          <w:sz w:val="22"/>
          <w:szCs w:val="22"/>
          <w:lang w:val="en-US"/>
        </w:rPr>
        <w:t>Increasing Access to the Results of Federally Funded Scientific Research</w:t>
      </w:r>
      <w:r w:rsidR="008C06D5" w:rsidRPr="00676C59">
        <w:rPr>
          <w:rFonts w:ascii="Arial" w:eastAsiaTheme="minorEastAsia" w:hAnsi="Arial" w:cs="Arial"/>
          <w:color w:val="auto"/>
          <w:sz w:val="22"/>
          <w:szCs w:val="22"/>
        </w:rPr>
        <w:t xml:space="preserve">”, we </w:t>
      </w:r>
      <w:r w:rsidR="002D4819" w:rsidRPr="00676C59">
        <w:rPr>
          <w:rFonts w:ascii="Arial" w:eastAsiaTheme="minorEastAsia" w:hAnsi="Arial" w:cs="Arial"/>
          <w:color w:val="auto"/>
          <w:sz w:val="22"/>
          <w:szCs w:val="22"/>
        </w:rPr>
        <w:t>will</w:t>
      </w:r>
      <w:r w:rsidR="008C06D5" w:rsidRPr="00676C59">
        <w:rPr>
          <w:rFonts w:ascii="Arial" w:eastAsiaTheme="minorEastAsia" w:hAnsi="Arial" w:cs="Arial"/>
          <w:color w:val="auto"/>
          <w:sz w:val="22"/>
          <w:szCs w:val="22"/>
        </w:rPr>
        <w:t xml:space="preserve"> </w:t>
      </w:r>
      <w:r w:rsidR="005E56B2">
        <w:rPr>
          <w:rFonts w:ascii="Arial" w:eastAsiaTheme="minorEastAsia" w:hAnsi="Arial" w:cs="Arial"/>
          <w:color w:val="auto"/>
          <w:sz w:val="22"/>
          <w:szCs w:val="22"/>
        </w:rPr>
        <w:t>stor</w:t>
      </w:r>
      <w:r w:rsidR="0076618C">
        <w:rPr>
          <w:rFonts w:ascii="Arial" w:eastAsiaTheme="minorEastAsia" w:hAnsi="Arial" w:cs="Arial"/>
          <w:color w:val="auto"/>
          <w:sz w:val="22"/>
          <w:szCs w:val="22"/>
        </w:rPr>
        <w:t>e</w:t>
      </w:r>
      <w:r w:rsidR="005E56B2">
        <w:rPr>
          <w:rFonts w:ascii="Arial" w:eastAsiaTheme="minorEastAsia" w:hAnsi="Arial" w:cs="Arial"/>
          <w:color w:val="auto"/>
          <w:sz w:val="22"/>
          <w:szCs w:val="22"/>
        </w:rPr>
        <w:t xml:space="preserve"> and </w:t>
      </w:r>
      <w:r w:rsidR="002D4819" w:rsidRPr="00676C59">
        <w:rPr>
          <w:rFonts w:ascii="Arial" w:eastAsiaTheme="minorEastAsia" w:hAnsi="Arial" w:cs="Arial"/>
          <w:color w:val="auto"/>
          <w:sz w:val="22"/>
          <w:szCs w:val="22"/>
        </w:rPr>
        <w:t xml:space="preserve">distribute all data, </w:t>
      </w:r>
      <w:r w:rsidR="008C06D5" w:rsidRPr="00676C59">
        <w:rPr>
          <w:rFonts w:ascii="Arial" w:eastAsiaTheme="minorEastAsia" w:hAnsi="Arial" w:cs="Arial"/>
          <w:color w:val="auto"/>
          <w:sz w:val="22"/>
          <w:szCs w:val="22"/>
        </w:rPr>
        <w:t>analytical tools</w:t>
      </w:r>
      <w:r w:rsidR="002D4819" w:rsidRPr="00676C59">
        <w:rPr>
          <w:rFonts w:ascii="Arial" w:eastAsiaTheme="minorEastAsia" w:hAnsi="Arial" w:cs="Arial"/>
          <w:color w:val="auto"/>
          <w:sz w:val="22"/>
          <w:szCs w:val="22"/>
        </w:rPr>
        <w:t>, and publications</w:t>
      </w:r>
      <w:r w:rsidR="008D78A0" w:rsidRPr="00676C59">
        <w:rPr>
          <w:rFonts w:ascii="Arial" w:eastAsiaTheme="minorEastAsia" w:hAnsi="Arial" w:cs="Arial"/>
          <w:color w:val="auto"/>
          <w:sz w:val="22"/>
          <w:szCs w:val="22"/>
        </w:rPr>
        <w:t xml:space="preserve"> </w:t>
      </w:r>
      <w:r w:rsidR="00B801E2" w:rsidRPr="00676C59">
        <w:rPr>
          <w:rFonts w:ascii="Arial" w:eastAsiaTheme="minorEastAsia" w:hAnsi="Arial" w:cs="Arial"/>
          <w:color w:val="auto"/>
          <w:sz w:val="22"/>
          <w:szCs w:val="22"/>
        </w:rPr>
        <w:t xml:space="preserve">generated </w:t>
      </w:r>
      <w:r w:rsidR="002D4819" w:rsidRPr="00676C59">
        <w:rPr>
          <w:rFonts w:ascii="Arial" w:eastAsiaTheme="minorEastAsia" w:hAnsi="Arial" w:cs="Arial"/>
          <w:color w:val="auto"/>
          <w:sz w:val="22"/>
          <w:szCs w:val="22"/>
        </w:rPr>
        <w:t>from</w:t>
      </w:r>
      <w:r w:rsidR="00B801E2" w:rsidRPr="00676C59">
        <w:rPr>
          <w:rFonts w:ascii="Arial" w:eastAsiaTheme="minorEastAsia" w:hAnsi="Arial" w:cs="Arial"/>
          <w:color w:val="auto"/>
          <w:sz w:val="22"/>
          <w:szCs w:val="22"/>
        </w:rPr>
        <w:t xml:space="preserve"> this study </w:t>
      </w:r>
      <w:r w:rsidR="008D78A0" w:rsidRPr="00676C59">
        <w:rPr>
          <w:rFonts w:ascii="Arial" w:eastAsiaTheme="minorEastAsia" w:hAnsi="Arial" w:cs="Arial"/>
          <w:color w:val="auto"/>
          <w:sz w:val="22"/>
          <w:szCs w:val="22"/>
        </w:rPr>
        <w:t xml:space="preserve">using </w:t>
      </w:r>
      <w:r w:rsidR="002D4819" w:rsidRPr="00676C59">
        <w:rPr>
          <w:rFonts w:ascii="Arial" w:eastAsiaTheme="minorEastAsia" w:hAnsi="Arial" w:cs="Arial"/>
          <w:color w:val="auto"/>
          <w:sz w:val="22"/>
          <w:szCs w:val="22"/>
        </w:rPr>
        <w:t>open-</w:t>
      </w:r>
      <w:r w:rsidR="005E56B2">
        <w:rPr>
          <w:rFonts w:ascii="Arial" w:eastAsiaTheme="minorEastAsia" w:hAnsi="Arial" w:cs="Arial"/>
          <w:color w:val="auto"/>
          <w:sz w:val="22"/>
          <w:szCs w:val="22"/>
        </w:rPr>
        <w:t>source and open-</w:t>
      </w:r>
      <w:r w:rsidR="002D4819" w:rsidRPr="00676C59">
        <w:rPr>
          <w:rFonts w:ascii="Arial" w:eastAsiaTheme="minorEastAsia" w:hAnsi="Arial" w:cs="Arial"/>
          <w:color w:val="auto"/>
          <w:sz w:val="22"/>
          <w:szCs w:val="22"/>
        </w:rPr>
        <w:t>access</w:t>
      </w:r>
      <w:r w:rsidR="008D78A0" w:rsidRPr="00676C59">
        <w:rPr>
          <w:rFonts w:ascii="Arial" w:eastAsiaTheme="minorEastAsia" w:hAnsi="Arial" w:cs="Arial"/>
          <w:color w:val="auto"/>
          <w:sz w:val="22"/>
          <w:szCs w:val="22"/>
        </w:rPr>
        <w:t xml:space="preserve"> </w:t>
      </w:r>
      <w:r w:rsidR="002D4819" w:rsidRPr="00676C59">
        <w:rPr>
          <w:rFonts w:ascii="Arial" w:eastAsiaTheme="minorEastAsia" w:hAnsi="Arial" w:cs="Arial"/>
          <w:color w:val="auto"/>
          <w:sz w:val="22"/>
          <w:szCs w:val="22"/>
        </w:rPr>
        <w:t>resources and archives.</w:t>
      </w:r>
    </w:p>
    <w:p w14:paraId="72AA7726" w14:textId="77777777" w:rsidR="0010789D" w:rsidRPr="0010789D" w:rsidRDefault="0010789D" w:rsidP="0010789D">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 w:val="22"/>
          <w:szCs w:val="22"/>
        </w:rPr>
      </w:pPr>
    </w:p>
    <w:p w14:paraId="47370A75" w14:textId="2A4F52EE" w:rsidR="007F04E5" w:rsidRPr="00387706" w:rsidRDefault="00B11108" w:rsidP="00EB4B0B">
      <w:pPr>
        <w:widowControl w:val="0"/>
        <w:numPr>
          <w:ilvl w:val="0"/>
          <w:numId w:val="1"/>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720"/>
        <w:rPr>
          <w:rFonts w:ascii="Arial" w:hAnsi="Arial" w:cs="Arial"/>
          <w:sz w:val="22"/>
          <w:szCs w:val="22"/>
        </w:rPr>
      </w:pPr>
      <w:r w:rsidRPr="00676C59">
        <w:rPr>
          <w:rFonts w:ascii="Arial" w:hAnsi="Arial" w:cs="Arial"/>
          <w:b/>
          <w:bCs/>
          <w:i/>
          <w:iCs/>
          <w:sz w:val="22"/>
          <w:szCs w:val="22"/>
        </w:rPr>
        <w:t>Expected Data</w:t>
      </w:r>
    </w:p>
    <w:p w14:paraId="10A9DB67" w14:textId="1E6CE171" w:rsidR="0010789D" w:rsidRPr="00676C59" w:rsidDel="0059757A" w:rsidRDefault="00B11108"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del w:id="0" w:author="Molly Turner" w:date="2015-04-03T13:55:00Z"/>
          <w:rFonts w:ascii="Arial" w:hAnsi="Arial" w:cs="Arial"/>
          <w:sz w:val="22"/>
          <w:szCs w:val="22"/>
        </w:rPr>
      </w:pPr>
      <w:r w:rsidRPr="00676C59">
        <w:rPr>
          <w:rFonts w:ascii="Arial" w:hAnsi="Arial" w:cs="Arial"/>
          <w:sz w:val="22"/>
          <w:szCs w:val="22"/>
        </w:rPr>
        <w:t xml:space="preserve">This effort will generate a substantial body of data pertaining to </w:t>
      </w:r>
      <w:r w:rsidRPr="00676C59">
        <w:rPr>
          <w:rFonts w:ascii="Arial" w:hAnsi="Arial" w:cs="Arial"/>
          <w:b/>
          <w:sz w:val="22"/>
          <w:szCs w:val="22"/>
        </w:rPr>
        <w:t>a)</w:t>
      </w:r>
      <w:r w:rsidRPr="00676C59">
        <w:rPr>
          <w:rFonts w:ascii="Arial" w:hAnsi="Arial" w:cs="Arial"/>
          <w:sz w:val="22"/>
          <w:szCs w:val="22"/>
        </w:rPr>
        <w:t xml:space="preserve"> bat specimens</w:t>
      </w:r>
      <w:r w:rsidR="00C840C7" w:rsidRPr="00676C59">
        <w:rPr>
          <w:rFonts w:ascii="Arial" w:hAnsi="Arial" w:cs="Arial"/>
          <w:sz w:val="22"/>
          <w:szCs w:val="22"/>
        </w:rPr>
        <w:t>,</w:t>
      </w:r>
      <w:r w:rsidRPr="00676C59">
        <w:rPr>
          <w:rFonts w:ascii="Arial" w:hAnsi="Arial" w:cs="Arial"/>
          <w:sz w:val="22"/>
          <w:szCs w:val="22"/>
        </w:rPr>
        <w:t xml:space="preserve"> </w:t>
      </w:r>
      <w:r w:rsidR="004D675E" w:rsidRPr="00676C59">
        <w:rPr>
          <w:rFonts w:ascii="Arial" w:hAnsi="Arial" w:cs="Arial"/>
          <w:b/>
          <w:sz w:val="22"/>
          <w:szCs w:val="22"/>
        </w:rPr>
        <w:t>b)</w:t>
      </w:r>
      <w:r w:rsidRPr="00676C59">
        <w:rPr>
          <w:rFonts w:ascii="Arial" w:hAnsi="Arial" w:cs="Arial"/>
          <w:b/>
          <w:sz w:val="22"/>
          <w:szCs w:val="22"/>
        </w:rPr>
        <w:t xml:space="preserve"> </w:t>
      </w:r>
      <w:r w:rsidR="004D675E" w:rsidRPr="00676C59">
        <w:rPr>
          <w:rFonts w:ascii="Arial" w:hAnsi="Arial" w:cs="Arial"/>
          <w:sz w:val="22"/>
          <w:szCs w:val="22"/>
        </w:rPr>
        <w:t>bat</w:t>
      </w:r>
      <w:r w:rsidR="004D675E" w:rsidRPr="00676C59">
        <w:rPr>
          <w:rFonts w:ascii="Arial" w:hAnsi="Arial" w:cs="Arial"/>
          <w:b/>
          <w:sz w:val="22"/>
          <w:szCs w:val="22"/>
        </w:rPr>
        <w:t xml:space="preserve"> </w:t>
      </w:r>
      <w:r w:rsidR="004F0337" w:rsidRPr="00676C59">
        <w:rPr>
          <w:rFonts w:ascii="Arial" w:hAnsi="Arial" w:cs="Arial"/>
          <w:sz w:val="22"/>
          <w:szCs w:val="22"/>
        </w:rPr>
        <w:t>samples (tissue,</w:t>
      </w:r>
      <w:r w:rsidRPr="00676C59">
        <w:rPr>
          <w:rFonts w:ascii="Arial" w:hAnsi="Arial" w:cs="Arial"/>
          <w:sz w:val="22"/>
          <w:szCs w:val="22"/>
        </w:rPr>
        <w:t xml:space="preserve"> </w:t>
      </w:r>
      <w:r w:rsidR="007555FC" w:rsidRPr="00676C59">
        <w:rPr>
          <w:rFonts w:ascii="Arial" w:hAnsi="Arial" w:cs="Arial"/>
          <w:sz w:val="22"/>
          <w:szCs w:val="22"/>
        </w:rPr>
        <w:t xml:space="preserve">saliva, </w:t>
      </w:r>
      <w:proofErr w:type="spellStart"/>
      <w:r w:rsidR="007555FC" w:rsidRPr="00676C59">
        <w:rPr>
          <w:rFonts w:ascii="Arial" w:hAnsi="Arial" w:cs="Arial"/>
          <w:sz w:val="22"/>
          <w:szCs w:val="22"/>
        </w:rPr>
        <w:t>feces</w:t>
      </w:r>
      <w:proofErr w:type="spellEnd"/>
      <w:r w:rsidR="007555FC" w:rsidRPr="00676C59">
        <w:rPr>
          <w:rFonts w:ascii="Arial" w:hAnsi="Arial" w:cs="Arial"/>
          <w:sz w:val="22"/>
          <w:szCs w:val="22"/>
        </w:rPr>
        <w:t xml:space="preserve">, urine, and </w:t>
      </w:r>
      <w:r w:rsidR="004F0337" w:rsidRPr="00676C59">
        <w:rPr>
          <w:rFonts w:ascii="Arial" w:hAnsi="Arial" w:cs="Arial"/>
          <w:sz w:val="22"/>
          <w:szCs w:val="22"/>
        </w:rPr>
        <w:t>blood)</w:t>
      </w:r>
      <w:r w:rsidR="004D675E" w:rsidRPr="00676C59">
        <w:rPr>
          <w:rFonts w:ascii="Arial" w:hAnsi="Arial" w:cs="Arial"/>
          <w:sz w:val="22"/>
          <w:szCs w:val="22"/>
        </w:rPr>
        <w:t xml:space="preserve"> available for viral discovery and isolation</w:t>
      </w:r>
      <w:r w:rsidRPr="00676C59">
        <w:rPr>
          <w:rFonts w:ascii="Arial" w:hAnsi="Arial" w:cs="Arial"/>
          <w:sz w:val="22"/>
          <w:szCs w:val="22"/>
        </w:rPr>
        <w:t xml:space="preserve">, </w:t>
      </w:r>
      <w:r w:rsidR="004F0337" w:rsidRPr="00676C59">
        <w:rPr>
          <w:rFonts w:ascii="Arial" w:hAnsi="Arial" w:cs="Arial"/>
          <w:b/>
          <w:sz w:val="22"/>
          <w:szCs w:val="22"/>
        </w:rPr>
        <w:t>c</w:t>
      </w:r>
      <w:r w:rsidRPr="00676C59">
        <w:rPr>
          <w:rFonts w:ascii="Arial" w:hAnsi="Arial" w:cs="Arial"/>
          <w:b/>
          <w:sz w:val="22"/>
          <w:szCs w:val="22"/>
        </w:rPr>
        <w:t>)</w:t>
      </w:r>
      <w:r w:rsidRPr="00676C59">
        <w:rPr>
          <w:rFonts w:ascii="Arial" w:hAnsi="Arial" w:cs="Arial"/>
          <w:sz w:val="22"/>
          <w:szCs w:val="22"/>
        </w:rPr>
        <w:t xml:space="preserve"> </w:t>
      </w:r>
      <w:r w:rsidR="007555FC" w:rsidRPr="00676C59">
        <w:rPr>
          <w:rFonts w:ascii="Arial" w:hAnsi="Arial" w:cs="Arial"/>
          <w:sz w:val="22"/>
          <w:szCs w:val="22"/>
        </w:rPr>
        <w:t xml:space="preserve">genetic sequence data from novel viruses, </w:t>
      </w:r>
      <w:r w:rsidR="004F0337" w:rsidRPr="00676C59">
        <w:rPr>
          <w:rFonts w:ascii="Arial" w:hAnsi="Arial" w:cs="Arial"/>
          <w:b/>
          <w:sz w:val="22"/>
          <w:szCs w:val="22"/>
        </w:rPr>
        <w:t>d</w:t>
      </w:r>
      <w:r w:rsidR="007555FC" w:rsidRPr="00676C59">
        <w:rPr>
          <w:rFonts w:ascii="Arial" w:hAnsi="Arial" w:cs="Arial"/>
          <w:b/>
          <w:sz w:val="22"/>
          <w:szCs w:val="22"/>
        </w:rPr>
        <w:t>)</w:t>
      </w:r>
      <w:r w:rsidR="007555FC" w:rsidRPr="00676C59">
        <w:rPr>
          <w:rFonts w:ascii="Arial" w:hAnsi="Arial" w:cs="Arial"/>
          <w:sz w:val="22"/>
          <w:szCs w:val="22"/>
        </w:rPr>
        <w:t xml:space="preserve"> </w:t>
      </w:r>
      <w:proofErr w:type="spellStart"/>
      <w:r w:rsidR="007555FC" w:rsidRPr="00676C59">
        <w:rPr>
          <w:rFonts w:ascii="Arial" w:hAnsi="Arial" w:cs="Arial"/>
          <w:sz w:val="22"/>
          <w:szCs w:val="22"/>
        </w:rPr>
        <w:t>metagenomic</w:t>
      </w:r>
      <w:proofErr w:type="spellEnd"/>
      <w:r w:rsidR="007555FC" w:rsidRPr="00676C59">
        <w:rPr>
          <w:rFonts w:ascii="Arial" w:hAnsi="Arial" w:cs="Arial"/>
          <w:sz w:val="22"/>
          <w:szCs w:val="22"/>
        </w:rPr>
        <w:t xml:space="preserve"> data that will include host, commensal, and pathogen sequences</w:t>
      </w:r>
      <w:r w:rsidRPr="00676C59">
        <w:rPr>
          <w:rFonts w:ascii="Arial" w:hAnsi="Arial" w:cs="Arial"/>
          <w:sz w:val="22"/>
          <w:szCs w:val="22"/>
        </w:rPr>
        <w:t xml:space="preserve">, </w:t>
      </w:r>
      <w:r w:rsidR="00C840C7" w:rsidRPr="00676C59">
        <w:rPr>
          <w:rFonts w:ascii="Arial" w:hAnsi="Arial" w:cs="Arial"/>
          <w:b/>
          <w:sz w:val="22"/>
          <w:szCs w:val="22"/>
        </w:rPr>
        <w:t>e</w:t>
      </w:r>
      <w:r w:rsidRPr="00676C59">
        <w:rPr>
          <w:rFonts w:ascii="Arial" w:hAnsi="Arial" w:cs="Arial"/>
          <w:b/>
          <w:sz w:val="22"/>
          <w:szCs w:val="22"/>
        </w:rPr>
        <w:t>)</w:t>
      </w:r>
      <w:r w:rsidRPr="00676C59">
        <w:rPr>
          <w:rFonts w:ascii="Arial" w:hAnsi="Arial" w:cs="Arial"/>
          <w:sz w:val="22"/>
          <w:szCs w:val="22"/>
        </w:rPr>
        <w:t xml:space="preserve"> an analytical pipeline for genome analyses </w:t>
      </w:r>
      <w:r w:rsidR="007555FC" w:rsidRPr="00676C59">
        <w:rPr>
          <w:rFonts w:ascii="Arial" w:hAnsi="Arial" w:cs="Arial"/>
          <w:sz w:val="22"/>
          <w:szCs w:val="22"/>
        </w:rPr>
        <w:t>o</w:t>
      </w:r>
      <w:r w:rsidR="00156A9B">
        <w:rPr>
          <w:rFonts w:ascii="Arial" w:hAnsi="Arial" w:cs="Arial"/>
          <w:sz w:val="22"/>
          <w:szCs w:val="22"/>
        </w:rPr>
        <w:t>f</w:t>
      </w:r>
      <w:r w:rsidR="007555FC" w:rsidRPr="00676C59">
        <w:rPr>
          <w:rFonts w:ascii="Arial" w:hAnsi="Arial" w:cs="Arial"/>
          <w:sz w:val="22"/>
          <w:szCs w:val="22"/>
        </w:rPr>
        <w:t xml:space="preserve"> viruses</w:t>
      </w:r>
      <w:r w:rsidRPr="00676C59">
        <w:rPr>
          <w:rFonts w:ascii="Arial" w:hAnsi="Arial" w:cs="Arial"/>
          <w:i/>
          <w:iCs/>
          <w:sz w:val="22"/>
          <w:szCs w:val="22"/>
        </w:rPr>
        <w:t xml:space="preserve">, </w:t>
      </w:r>
      <w:r w:rsidRPr="00676C59">
        <w:rPr>
          <w:rFonts w:ascii="Arial" w:hAnsi="Arial" w:cs="Arial"/>
          <w:iCs/>
          <w:sz w:val="22"/>
          <w:szCs w:val="22"/>
        </w:rPr>
        <w:t xml:space="preserve">and </w:t>
      </w:r>
      <w:r w:rsidR="00C840C7" w:rsidRPr="00676C59">
        <w:rPr>
          <w:rFonts w:ascii="Arial" w:hAnsi="Arial" w:cs="Arial"/>
          <w:b/>
          <w:iCs/>
          <w:sz w:val="22"/>
          <w:szCs w:val="22"/>
        </w:rPr>
        <w:t>f</w:t>
      </w:r>
      <w:r w:rsidRPr="00676C59">
        <w:rPr>
          <w:rFonts w:ascii="Arial" w:hAnsi="Arial" w:cs="Arial"/>
          <w:b/>
          <w:iCs/>
          <w:sz w:val="22"/>
          <w:szCs w:val="22"/>
        </w:rPr>
        <w:t>)</w:t>
      </w:r>
      <w:r w:rsidRPr="00676C59">
        <w:rPr>
          <w:rFonts w:ascii="Arial" w:hAnsi="Arial" w:cs="Arial"/>
          <w:iCs/>
          <w:sz w:val="22"/>
          <w:szCs w:val="22"/>
        </w:rPr>
        <w:t xml:space="preserve"> source code for ecological and evolutionary analytical models. </w:t>
      </w:r>
      <w:r w:rsidRPr="00676C59">
        <w:rPr>
          <w:rFonts w:ascii="Arial" w:hAnsi="Arial" w:cs="Arial"/>
          <w:sz w:val="22"/>
          <w:szCs w:val="22"/>
        </w:rPr>
        <w:t>All specimens and samples collected in this project will be curated with their associated metadata. This will include geographic loc</w:t>
      </w:r>
      <w:r w:rsidR="002B5CDE">
        <w:rPr>
          <w:rFonts w:ascii="Arial" w:hAnsi="Arial" w:cs="Arial"/>
          <w:sz w:val="22"/>
          <w:szCs w:val="22"/>
        </w:rPr>
        <w:t xml:space="preserve">ations of </w:t>
      </w:r>
      <w:r w:rsidR="002F656B">
        <w:rPr>
          <w:rFonts w:ascii="Arial" w:hAnsi="Arial" w:cs="Arial"/>
          <w:sz w:val="22"/>
          <w:szCs w:val="22"/>
        </w:rPr>
        <w:t xml:space="preserve">bat </w:t>
      </w:r>
      <w:r w:rsidR="002B5CDE">
        <w:rPr>
          <w:rFonts w:ascii="Arial" w:hAnsi="Arial" w:cs="Arial"/>
          <w:sz w:val="22"/>
          <w:szCs w:val="22"/>
        </w:rPr>
        <w:t>populations within the cave</w:t>
      </w:r>
      <w:r w:rsidR="001F732B">
        <w:rPr>
          <w:rFonts w:ascii="Arial" w:hAnsi="Arial" w:cs="Arial"/>
          <w:sz w:val="22"/>
          <w:szCs w:val="22"/>
        </w:rPr>
        <w:t>,</w:t>
      </w:r>
      <w:r w:rsidR="002B5CDE">
        <w:rPr>
          <w:rFonts w:ascii="Arial" w:hAnsi="Arial" w:cs="Arial"/>
          <w:sz w:val="22"/>
          <w:szCs w:val="22"/>
        </w:rPr>
        <w:t xml:space="preserve"> records of co-occurring species</w:t>
      </w:r>
      <w:r w:rsidR="001F732B">
        <w:rPr>
          <w:rFonts w:ascii="Arial" w:hAnsi="Arial" w:cs="Arial"/>
          <w:sz w:val="22"/>
          <w:szCs w:val="22"/>
        </w:rPr>
        <w:t>,</w:t>
      </w:r>
      <w:r w:rsidR="002B5CDE">
        <w:rPr>
          <w:rFonts w:ascii="Arial" w:hAnsi="Arial" w:cs="Arial"/>
          <w:sz w:val="22"/>
          <w:szCs w:val="22"/>
        </w:rPr>
        <w:t xml:space="preserve"> </w:t>
      </w:r>
      <w:r w:rsidRPr="00676C59">
        <w:rPr>
          <w:rFonts w:ascii="Arial" w:hAnsi="Arial" w:cs="Arial"/>
          <w:sz w:val="22"/>
          <w:szCs w:val="22"/>
        </w:rPr>
        <w:t>distribution maps</w:t>
      </w:r>
      <w:r w:rsidR="002F656B">
        <w:rPr>
          <w:rFonts w:ascii="Arial" w:hAnsi="Arial" w:cs="Arial"/>
          <w:sz w:val="22"/>
          <w:szCs w:val="22"/>
        </w:rPr>
        <w:t xml:space="preserve"> of the bats in the cave</w:t>
      </w:r>
      <w:r w:rsidRPr="00676C59">
        <w:rPr>
          <w:rFonts w:ascii="Arial" w:hAnsi="Arial" w:cs="Arial"/>
          <w:sz w:val="22"/>
          <w:szCs w:val="22"/>
        </w:rPr>
        <w:t xml:space="preserve">, </w:t>
      </w:r>
      <w:r w:rsidR="002F656B">
        <w:rPr>
          <w:rFonts w:ascii="Arial" w:hAnsi="Arial" w:cs="Arial"/>
          <w:sz w:val="22"/>
          <w:szCs w:val="22"/>
        </w:rPr>
        <w:t xml:space="preserve">and </w:t>
      </w:r>
      <w:r w:rsidRPr="00676C59">
        <w:rPr>
          <w:rFonts w:ascii="Arial" w:hAnsi="Arial" w:cs="Arial"/>
          <w:sz w:val="22"/>
          <w:szCs w:val="22"/>
        </w:rPr>
        <w:t>habitat characterization</w:t>
      </w:r>
      <w:r w:rsidR="002F656B">
        <w:rPr>
          <w:rFonts w:ascii="Arial" w:hAnsi="Arial" w:cs="Arial"/>
          <w:sz w:val="22"/>
          <w:szCs w:val="22"/>
        </w:rPr>
        <w:t xml:space="preserve"> of the cave and surrounding areas</w:t>
      </w:r>
      <w:r w:rsidRPr="00676C59">
        <w:rPr>
          <w:rFonts w:ascii="Arial" w:hAnsi="Arial" w:cs="Arial"/>
          <w:sz w:val="22"/>
          <w:szCs w:val="22"/>
        </w:rPr>
        <w:t xml:space="preserve">. Relevant guidelines and permits are in place from ongoing research efforts by our organizations (i.e. IACUC approvals, </w:t>
      </w:r>
      <w:r w:rsidR="00F85039">
        <w:rPr>
          <w:rFonts w:ascii="Arial" w:hAnsi="Arial" w:cs="Arial"/>
          <w:sz w:val="22"/>
          <w:szCs w:val="22"/>
        </w:rPr>
        <w:t>SEMARNAT</w:t>
      </w:r>
      <w:r w:rsidR="00304C03">
        <w:rPr>
          <w:rFonts w:ascii="Arial" w:hAnsi="Arial" w:cs="Arial"/>
          <w:sz w:val="22"/>
          <w:szCs w:val="22"/>
        </w:rPr>
        <w:t xml:space="preserve"> (</w:t>
      </w:r>
      <w:r w:rsidR="00304C03" w:rsidRPr="00304C03">
        <w:rPr>
          <w:rFonts w:ascii="Arial" w:hAnsi="Arial" w:cs="Arial"/>
          <w:sz w:val="22"/>
          <w:szCs w:val="22"/>
        </w:rPr>
        <w:t>Secretariat of Environment and Natural Resources</w:t>
      </w:r>
      <w:r w:rsidR="00304C03">
        <w:rPr>
          <w:rFonts w:ascii="Arial" w:hAnsi="Arial" w:cs="Arial"/>
          <w:sz w:val="22"/>
          <w:szCs w:val="22"/>
        </w:rPr>
        <w:t xml:space="preserve"> of Mexico</w:t>
      </w:r>
      <w:r w:rsidR="00304C03" w:rsidRPr="00304C03">
        <w:rPr>
          <w:rFonts w:ascii="Arial" w:hAnsi="Arial" w:cs="Arial"/>
          <w:sz w:val="22"/>
          <w:szCs w:val="22"/>
        </w:rPr>
        <w:t>)</w:t>
      </w:r>
      <w:r w:rsidR="00F85039">
        <w:rPr>
          <w:rFonts w:ascii="Arial" w:hAnsi="Arial" w:cs="Arial"/>
          <w:sz w:val="22"/>
          <w:szCs w:val="22"/>
        </w:rPr>
        <w:t xml:space="preserve"> </w:t>
      </w:r>
      <w:r w:rsidRPr="00676C59">
        <w:rPr>
          <w:rFonts w:ascii="Arial" w:hAnsi="Arial" w:cs="Arial"/>
          <w:sz w:val="22"/>
          <w:szCs w:val="22"/>
        </w:rPr>
        <w:t xml:space="preserve">collection </w:t>
      </w:r>
      <w:r w:rsidR="00F85039">
        <w:rPr>
          <w:rFonts w:ascii="Arial" w:hAnsi="Arial" w:cs="Arial"/>
          <w:sz w:val="22"/>
          <w:szCs w:val="22"/>
        </w:rPr>
        <w:t>permits</w:t>
      </w:r>
      <w:r w:rsidRPr="00676C59">
        <w:rPr>
          <w:rFonts w:ascii="Arial" w:hAnsi="Arial" w:cs="Arial"/>
          <w:sz w:val="22"/>
          <w:szCs w:val="22"/>
        </w:rPr>
        <w:t xml:space="preserve">, CDC importation permits, etc.), but these will be updated and made specific to our proposed project upon funding. </w:t>
      </w:r>
    </w:p>
    <w:p w14:paraId="50AF45CD" w14:textId="77777777" w:rsidR="00B11108" w:rsidRPr="00676C59" w:rsidRDefault="00B11108"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sz w:val="22"/>
          <w:szCs w:val="22"/>
        </w:rPr>
      </w:pPr>
    </w:p>
    <w:p w14:paraId="2DB693C2" w14:textId="67FD4189" w:rsidR="00B11108" w:rsidRPr="00387706" w:rsidRDefault="00B11108" w:rsidP="001F732B">
      <w:pPr>
        <w:pStyle w:val="ListParagraph"/>
        <w:widowControl w:val="0"/>
        <w:numPr>
          <w:ilvl w:val="0"/>
          <w:numId w:val="1"/>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720"/>
        <w:rPr>
          <w:rFonts w:ascii="Arial" w:hAnsi="Arial" w:cs="Arial"/>
          <w:sz w:val="22"/>
          <w:szCs w:val="22"/>
        </w:rPr>
      </w:pPr>
      <w:r w:rsidRPr="00676C59">
        <w:rPr>
          <w:rFonts w:ascii="Arial" w:hAnsi="Arial" w:cs="Arial"/>
          <w:b/>
          <w:bCs/>
          <w:i/>
          <w:iCs/>
          <w:sz w:val="22"/>
          <w:szCs w:val="22"/>
        </w:rPr>
        <w:t xml:space="preserve"> Data Format</w:t>
      </w:r>
    </w:p>
    <w:p w14:paraId="0E925839" w14:textId="0127659D" w:rsidR="00B11108" w:rsidRPr="00676C59" w:rsidRDefault="00B11108"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rPr>
      </w:pPr>
      <w:r w:rsidRPr="00676C59">
        <w:rPr>
          <w:rFonts w:ascii="Arial" w:hAnsi="Arial" w:cs="Arial"/>
          <w:b/>
          <w:bCs/>
          <w:sz w:val="22"/>
          <w:szCs w:val="22"/>
        </w:rPr>
        <w:t>Bat voucher specimens</w:t>
      </w:r>
      <w:r w:rsidRPr="00676C59">
        <w:rPr>
          <w:rFonts w:ascii="Arial" w:hAnsi="Arial" w:cs="Arial"/>
          <w:sz w:val="22"/>
          <w:szCs w:val="22"/>
        </w:rPr>
        <w:t xml:space="preserve"> </w:t>
      </w:r>
      <w:r w:rsidR="001F732B">
        <w:rPr>
          <w:rFonts w:ascii="Arial" w:hAnsi="Arial" w:cs="Arial"/>
          <w:sz w:val="22"/>
          <w:szCs w:val="22"/>
        </w:rPr>
        <w:t xml:space="preserve">(collected as needed for identification) </w:t>
      </w:r>
      <w:r w:rsidRPr="00676C59">
        <w:rPr>
          <w:rFonts w:ascii="Arial" w:hAnsi="Arial" w:cs="Arial"/>
          <w:sz w:val="22"/>
          <w:szCs w:val="22"/>
        </w:rPr>
        <w:t xml:space="preserve">will be stored as whole bodies in formalin or ethanol, and/or as dried skins. Associated </w:t>
      </w:r>
      <w:r w:rsidR="00C840C7" w:rsidRPr="00676C59">
        <w:rPr>
          <w:rFonts w:ascii="Arial" w:hAnsi="Arial" w:cs="Arial"/>
          <w:b/>
          <w:bCs/>
          <w:i/>
          <w:iCs/>
          <w:sz w:val="22"/>
          <w:szCs w:val="22"/>
        </w:rPr>
        <w:t>excreta</w:t>
      </w:r>
      <w:r w:rsidRPr="00676C59">
        <w:rPr>
          <w:rFonts w:ascii="Arial" w:hAnsi="Arial" w:cs="Arial"/>
          <w:b/>
          <w:bCs/>
          <w:i/>
          <w:iCs/>
          <w:sz w:val="22"/>
          <w:szCs w:val="22"/>
        </w:rPr>
        <w:t xml:space="preserve"> samples</w:t>
      </w:r>
      <w:r w:rsidR="00C840C7" w:rsidRPr="00676C59">
        <w:rPr>
          <w:rFonts w:ascii="Arial" w:hAnsi="Arial" w:cs="Arial"/>
          <w:b/>
          <w:bCs/>
          <w:i/>
          <w:iCs/>
          <w:sz w:val="22"/>
          <w:szCs w:val="22"/>
        </w:rPr>
        <w:t xml:space="preserve"> </w:t>
      </w:r>
      <w:r w:rsidR="00C840C7" w:rsidRPr="00676C59">
        <w:rPr>
          <w:rFonts w:ascii="Arial" w:hAnsi="Arial" w:cs="Arial"/>
          <w:bCs/>
          <w:iCs/>
          <w:sz w:val="22"/>
          <w:szCs w:val="22"/>
        </w:rPr>
        <w:t>(</w:t>
      </w:r>
      <w:proofErr w:type="spellStart"/>
      <w:r w:rsidR="00C840C7" w:rsidRPr="00676C59">
        <w:rPr>
          <w:rFonts w:ascii="Arial" w:hAnsi="Arial" w:cs="Arial"/>
          <w:bCs/>
          <w:iCs/>
          <w:sz w:val="22"/>
          <w:szCs w:val="22"/>
        </w:rPr>
        <w:t>feces</w:t>
      </w:r>
      <w:proofErr w:type="spellEnd"/>
      <w:r w:rsidR="00C840C7" w:rsidRPr="00676C59">
        <w:rPr>
          <w:rFonts w:ascii="Arial" w:hAnsi="Arial" w:cs="Arial"/>
          <w:bCs/>
          <w:iCs/>
          <w:sz w:val="22"/>
          <w:szCs w:val="22"/>
        </w:rPr>
        <w:t>, saliva, urine, blood)</w:t>
      </w:r>
      <w:r w:rsidR="00C840C7" w:rsidRPr="00676C59">
        <w:rPr>
          <w:rFonts w:ascii="Arial" w:hAnsi="Arial" w:cs="Arial"/>
          <w:sz w:val="22"/>
          <w:szCs w:val="22"/>
        </w:rPr>
        <w:t xml:space="preserve"> will be maintained at -80</w:t>
      </w:r>
      <w:r w:rsidR="004D36F1">
        <w:rPr>
          <w:rFonts w:ascii="Arial" w:hAnsi="Arial" w:cs="Arial"/>
          <w:sz w:val="22"/>
          <w:szCs w:val="22"/>
        </w:rPr>
        <w:t>°</w:t>
      </w:r>
      <w:r w:rsidR="00C840C7" w:rsidRPr="00676C59">
        <w:rPr>
          <w:rFonts w:ascii="Arial" w:hAnsi="Arial" w:cs="Arial"/>
          <w:sz w:val="22"/>
          <w:szCs w:val="22"/>
        </w:rPr>
        <w:t>C in viral transport media and in liquid nitrogen in the field,</w:t>
      </w:r>
      <w:r w:rsidRPr="00676C59">
        <w:rPr>
          <w:rFonts w:ascii="Arial" w:hAnsi="Arial" w:cs="Arial"/>
          <w:sz w:val="22"/>
          <w:szCs w:val="22"/>
        </w:rPr>
        <w:t xml:space="preserve"> </w:t>
      </w:r>
      <w:r w:rsidR="00C840C7" w:rsidRPr="00676C59">
        <w:rPr>
          <w:rFonts w:ascii="Arial" w:hAnsi="Arial" w:cs="Arial"/>
          <w:b/>
          <w:i/>
          <w:sz w:val="22"/>
          <w:szCs w:val="22"/>
        </w:rPr>
        <w:t>wing</w:t>
      </w:r>
      <w:r w:rsidR="00C840C7" w:rsidRPr="00676C59">
        <w:rPr>
          <w:rFonts w:ascii="Arial" w:hAnsi="Arial" w:cs="Arial"/>
          <w:sz w:val="22"/>
          <w:szCs w:val="22"/>
        </w:rPr>
        <w:t xml:space="preserve"> </w:t>
      </w:r>
      <w:r w:rsidR="00C840C7" w:rsidRPr="00676C59">
        <w:rPr>
          <w:rFonts w:ascii="Arial" w:hAnsi="Arial" w:cs="Arial"/>
          <w:b/>
          <w:bCs/>
          <w:i/>
          <w:iCs/>
          <w:sz w:val="22"/>
          <w:szCs w:val="22"/>
        </w:rPr>
        <w:t xml:space="preserve">tissue biopsies (DNA vouchers) </w:t>
      </w:r>
      <w:r w:rsidRPr="00676C59">
        <w:rPr>
          <w:rFonts w:ascii="Arial" w:hAnsi="Arial" w:cs="Arial"/>
          <w:sz w:val="22"/>
          <w:szCs w:val="22"/>
        </w:rPr>
        <w:t xml:space="preserve">and </w:t>
      </w:r>
      <w:proofErr w:type="spellStart"/>
      <w:r w:rsidRPr="00676C59">
        <w:rPr>
          <w:rFonts w:ascii="Arial" w:hAnsi="Arial" w:cs="Arial"/>
          <w:b/>
          <w:bCs/>
          <w:i/>
          <w:iCs/>
          <w:sz w:val="22"/>
          <w:szCs w:val="22"/>
        </w:rPr>
        <w:t>ectoparasite</w:t>
      </w:r>
      <w:proofErr w:type="spellEnd"/>
      <w:r w:rsidRPr="00676C59">
        <w:rPr>
          <w:rFonts w:ascii="Arial" w:hAnsi="Arial" w:cs="Arial"/>
          <w:sz w:val="22"/>
          <w:szCs w:val="22"/>
        </w:rPr>
        <w:t xml:space="preserve"> samples will be maintained in </w:t>
      </w:r>
      <w:r w:rsidR="001F732B">
        <w:rPr>
          <w:rFonts w:ascii="Arial" w:hAnsi="Arial" w:cs="Arial"/>
          <w:sz w:val="22"/>
          <w:szCs w:val="22"/>
        </w:rPr>
        <w:t>e</w:t>
      </w:r>
      <w:r w:rsidRPr="00676C59">
        <w:rPr>
          <w:rFonts w:ascii="Arial" w:hAnsi="Arial" w:cs="Arial"/>
          <w:sz w:val="22"/>
          <w:szCs w:val="22"/>
        </w:rPr>
        <w:t xml:space="preserve">thanol (96%). </w:t>
      </w:r>
      <w:r w:rsidRPr="00676C59">
        <w:rPr>
          <w:rFonts w:ascii="Arial" w:hAnsi="Arial" w:cs="Arial"/>
          <w:b/>
          <w:bCs/>
          <w:i/>
          <w:iCs/>
          <w:sz w:val="22"/>
          <w:szCs w:val="22"/>
        </w:rPr>
        <w:t>Gene sequences</w:t>
      </w:r>
      <w:r w:rsidRPr="00676C59">
        <w:rPr>
          <w:rFonts w:ascii="Arial" w:hAnsi="Arial" w:cs="Arial"/>
          <w:sz w:val="22"/>
          <w:szCs w:val="22"/>
        </w:rPr>
        <w:t xml:space="preserve"> from </w:t>
      </w:r>
      <w:r w:rsidR="00C840C7" w:rsidRPr="00676C59">
        <w:rPr>
          <w:rFonts w:ascii="Arial" w:hAnsi="Arial" w:cs="Arial"/>
          <w:sz w:val="22"/>
          <w:szCs w:val="22"/>
        </w:rPr>
        <w:t xml:space="preserve">all viruses and hosts </w:t>
      </w:r>
      <w:r w:rsidRPr="00676C59">
        <w:rPr>
          <w:rFonts w:ascii="Arial" w:hAnsi="Arial" w:cs="Arial"/>
          <w:sz w:val="22"/>
          <w:szCs w:val="22"/>
        </w:rPr>
        <w:t>will be saved as raw sequence data and in FASTA format (amino- and nucleic- acid), from which they can easily be converted into other common molecular analytical formats (.</w:t>
      </w:r>
      <w:proofErr w:type="spellStart"/>
      <w:r w:rsidRPr="00676C59">
        <w:rPr>
          <w:rFonts w:ascii="Arial" w:hAnsi="Arial" w:cs="Arial"/>
          <w:sz w:val="22"/>
          <w:szCs w:val="22"/>
        </w:rPr>
        <w:t>nex</w:t>
      </w:r>
      <w:proofErr w:type="spellEnd"/>
      <w:r w:rsidRPr="00676C59">
        <w:rPr>
          <w:rFonts w:ascii="Arial" w:hAnsi="Arial" w:cs="Arial"/>
          <w:sz w:val="22"/>
          <w:szCs w:val="22"/>
        </w:rPr>
        <w:t>; .meg; etc</w:t>
      </w:r>
      <w:r w:rsidR="004864FC">
        <w:rPr>
          <w:rFonts w:ascii="Arial" w:hAnsi="Arial" w:cs="Arial"/>
          <w:sz w:val="22"/>
          <w:szCs w:val="22"/>
        </w:rPr>
        <w:t>.</w:t>
      </w:r>
      <w:r w:rsidRPr="00676C59">
        <w:rPr>
          <w:rFonts w:ascii="Arial" w:hAnsi="Arial" w:cs="Arial"/>
          <w:sz w:val="22"/>
          <w:szCs w:val="22"/>
        </w:rPr>
        <w:t xml:space="preserve">). Ecological and evolutionary models from our </w:t>
      </w:r>
      <w:r w:rsidRPr="00676C59">
        <w:rPr>
          <w:rFonts w:ascii="Arial" w:hAnsi="Arial" w:cs="Arial"/>
          <w:b/>
          <w:bCs/>
          <w:i/>
          <w:iCs/>
          <w:sz w:val="22"/>
          <w:szCs w:val="22"/>
        </w:rPr>
        <w:t>analytical pipeline</w:t>
      </w:r>
      <w:r w:rsidRPr="00676C59" w:rsidDel="00A42614">
        <w:rPr>
          <w:rFonts w:ascii="Arial" w:hAnsi="Arial" w:cs="Arial"/>
          <w:sz w:val="22"/>
          <w:szCs w:val="22"/>
        </w:rPr>
        <w:t xml:space="preserve"> </w:t>
      </w:r>
      <w:r w:rsidRPr="00676C59">
        <w:rPr>
          <w:rFonts w:ascii="Arial" w:hAnsi="Arial" w:cs="Arial"/>
          <w:sz w:val="22"/>
          <w:szCs w:val="22"/>
        </w:rPr>
        <w:t xml:space="preserve">will be coded in R, </w:t>
      </w:r>
      <w:r w:rsidRPr="00676C59">
        <w:rPr>
          <w:rFonts w:ascii="Arial" w:hAnsi="Arial" w:cs="Arial"/>
          <w:bCs/>
          <w:iCs/>
          <w:sz w:val="22"/>
          <w:szCs w:val="22"/>
        </w:rPr>
        <w:t>a</w:t>
      </w:r>
      <w:r w:rsidR="002F656B">
        <w:rPr>
          <w:rFonts w:ascii="Arial" w:hAnsi="Arial" w:cs="Arial"/>
          <w:bCs/>
          <w:iCs/>
          <w:sz w:val="22"/>
          <w:szCs w:val="22"/>
        </w:rPr>
        <w:t xml:space="preserve"> statistical open-source framework</w:t>
      </w:r>
      <w:r w:rsidRPr="00676C59">
        <w:rPr>
          <w:rFonts w:ascii="Arial" w:hAnsi="Arial" w:cs="Arial"/>
          <w:sz w:val="22"/>
          <w:szCs w:val="22"/>
        </w:rPr>
        <w:t xml:space="preserve">. Raw datasets will be saved as </w:t>
      </w:r>
      <w:r w:rsidR="002F656B">
        <w:rPr>
          <w:rFonts w:ascii="Arial" w:hAnsi="Arial" w:cs="Arial"/>
          <w:sz w:val="22"/>
          <w:szCs w:val="22"/>
        </w:rPr>
        <w:t>text</w:t>
      </w:r>
      <w:r w:rsidRPr="00676C59">
        <w:rPr>
          <w:rFonts w:ascii="Arial" w:hAnsi="Arial" w:cs="Arial"/>
          <w:sz w:val="22"/>
          <w:szCs w:val="22"/>
        </w:rPr>
        <w:t xml:space="preserve"> files</w:t>
      </w:r>
      <w:r w:rsidR="002F656B">
        <w:rPr>
          <w:rFonts w:ascii="Arial" w:hAnsi="Arial" w:cs="Arial"/>
          <w:sz w:val="22"/>
          <w:szCs w:val="22"/>
        </w:rPr>
        <w:t xml:space="preserve"> (e.g. csv or txt)</w:t>
      </w:r>
      <w:r w:rsidRPr="00676C59">
        <w:rPr>
          <w:rFonts w:ascii="Arial" w:hAnsi="Arial" w:cs="Arial"/>
          <w:sz w:val="22"/>
          <w:szCs w:val="22"/>
        </w:rPr>
        <w:t>, and phylogenetic trees saved as Nexus format compatible with open source software.</w:t>
      </w:r>
      <w:r w:rsidR="005905F7" w:rsidRPr="00676C59">
        <w:rPr>
          <w:rFonts w:ascii="Arial" w:hAnsi="Arial" w:cs="Arial"/>
          <w:sz w:val="22"/>
          <w:szCs w:val="22"/>
        </w:rPr>
        <w:t xml:space="preserve"> </w:t>
      </w:r>
      <w:r w:rsidR="00A7176B">
        <w:rPr>
          <w:rFonts w:ascii="Arial" w:hAnsi="Arial" w:cs="Arial"/>
          <w:sz w:val="22"/>
          <w:szCs w:val="22"/>
        </w:rPr>
        <w:t xml:space="preserve">Biodiversity and genomic data will be </w:t>
      </w:r>
      <w:r w:rsidR="00045471">
        <w:rPr>
          <w:rFonts w:ascii="Arial" w:hAnsi="Arial" w:cs="Arial"/>
          <w:sz w:val="22"/>
          <w:szCs w:val="22"/>
        </w:rPr>
        <w:t>stored</w:t>
      </w:r>
      <w:r w:rsidR="00A7176B">
        <w:rPr>
          <w:rFonts w:ascii="Arial" w:hAnsi="Arial" w:cs="Arial"/>
          <w:sz w:val="22"/>
          <w:szCs w:val="22"/>
        </w:rPr>
        <w:t xml:space="preserve"> in a relational database implemented in </w:t>
      </w:r>
      <w:r w:rsidR="00B403F3">
        <w:rPr>
          <w:rFonts w:ascii="Arial" w:hAnsi="Arial" w:cs="Arial"/>
          <w:bCs/>
          <w:sz w:val="22"/>
          <w:szCs w:val="22"/>
        </w:rPr>
        <w:t xml:space="preserve">the open source software </w:t>
      </w:r>
      <w:ins w:id="1" w:author="Carlos Zambrana" w:date="2015-03-27T18:42:00Z">
        <w:r w:rsidR="00547617">
          <w:rPr>
            <w:rFonts w:ascii="Arial" w:hAnsi="Arial" w:cs="Arial"/>
            <w:bCs/>
            <w:sz w:val="22"/>
            <w:szCs w:val="22"/>
          </w:rPr>
          <w:t>SQLite</w:t>
        </w:r>
      </w:ins>
      <w:r w:rsidR="00C32463">
        <w:rPr>
          <w:rFonts w:ascii="Arial" w:hAnsi="Arial" w:cs="Arial"/>
          <w:bCs/>
          <w:sz w:val="22"/>
          <w:szCs w:val="22"/>
        </w:rPr>
        <w:t xml:space="preserve">. To </w:t>
      </w:r>
      <w:r w:rsidR="005905F7" w:rsidRPr="00676C59">
        <w:rPr>
          <w:rFonts w:ascii="Arial" w:hAnsi="Arial" w:cs="Arial"/>
          <w:bCs/>
          <w:sz w:val="22"/>
          <w:szCs w:val="22"/>
        </w:rPr>
        <w:t xml:space="preserve">manage our geospatial datasets, </w:t>
      </w:r>
      <w:r w:rsidR="00C32463">
        <w:rPr>
          <w:rFonts w:ascii="Arial" w:hAnsi="Arial" w:cs="Arial"/>
          <w:bCs/>
          <w:sz w:val="22"/>
          <w:szCs w:val="22"/>
        </w:rPr>
        <w:t xml:space="preserve">we will make use of </w:t>
      </w:r>
      <w:ins w:id="2" w:author="Carlos Zambrana" w:date="2015-03-27T18:44:00Z">
        <w:r w:rsidR="00ED3E52">
          <w:rPr>
            <w:rFonts w:ascii="Arial" w:hAnsi="Arial" w:cs="Arial"/>
            <w:bCs/>
            <w:sz w:val="22"/>
            <w:szCs w:val="22"/>
          </w:rPr>
          <w:t>GRASS GIS</w:t>
        </w:r>
      </w:ins>
      <w:ins w:id="3" w:author="Carlos Zambrana" w:date="2015-03-27T18:50:00Z">
        <w:r w:rsidR="00740483">
          <w:rPr>
            <w:rFonts w:ascii="Arial" w:hAnsi="Arial" w:cs="Arial"/>
            <w:bCs/>
            <w:sz w:val="22"/>
            <w:szCs w:val="22"/>
          </w:rPr>
          <w:t xml:space="preserve"> </w:t>
        </w:r>
        <w:proofErr w:type="gramStart"/>
        <w:r w:rsidR="00740483">
          <w:rPr>
            <w:rFonts w:ascii="Arial" w:hAnsi="Arial" w:cs="Arial"/>
            <w:bCs/>
            <w:sz w:val="22"/>
            <w:szCs w:val="22"/>
          </w:rPr>
          <w:t>an</w:t>
        </w:r>
      </w:ins>
      <w:r w:rsidR="00C32463">
        <w:rPr>
          <w:rFonts w:ascii="Arial" w:hAnsi="Arial" w:cs="Arial"/>
          <w:bCs/>
          <w:sz w:val="22"/>
          <w:szCs w:val="22"/>
        </w:rPr>
        <w:t xml:space="preserve"> </w:t>
      </w:r>
      <w:ins w:id="4" w:author="Carlos Zambrana" w:date="2015-03-27T18:50:00Z">
        <w:r w:rsidR="00740483">
          <w:rPr>
            <w:rFonts w:ascii="Arial" w:hAnsi="Arial" w:cs="Arial"/>
            <w:bCs/>
            <w:sz w:val="22"/>
            <w:szCs w:val="22"/>
          </w:rPr>
          <w:t>open</w:t>
        </w:r>
      </w:ins>
      <w:proofErr w:type="gramEnd"/>
      <w:ins w:id="5" w:author="Carlos Zambrana" w:date="2015-03-27T18:44:00Z">
        <w:r w:rsidR="005763DD">
          <w:rPr>
            <w:rFonts w:ascii="Arial" w:hAnsi="Arial" w:cs="Arial"/>
            <w:bCs/>
            <w:sz w:val="22"/>
            <w:szCs w:val="22"/>
          </w:rPr>
          <w:t xml:space="preserve"> source </w:t>
        </w:r>
      </w:ins>
      <w:ins w:id="6" w:author="Carlos Zambrana" w:date="2015-03-27T18:45:00Z">
        <w:r w:rsidR="005763DD">
          <w:rPr>
            <w:rFonts w:ascii="Arial" w:hAnsi="Arial" w:cs="Arial"/>
            <w:bCs/>
            <w:sz w:val="22"/>
            <w:szCs w:val="22"/>
          </w:rPr>
          <w:t xml:space="preserve">software used for geospatial </w:t>
        </w:r>
        <w:r w:rsidR="0073009F">
          <w:rPr>
            <w:rFonts w:ascii="Arial" w:hAnsi="Arial" w:cs="Arial"/>
            <w:bCs/>
            <w:sz w:val="22"/>
            <w:szCs w:val="22"/>
          </w:rPr>
          <w:t xml:space="preserve">data management, analysis and spatial </w:t>
        </w:r>
      </w:ins>
      <w:ins w:id="7" w:author="Carlos Zambrana" w:date="2015-03-27T18:46:00Z">
        <w:r w:rsidR="0073009F">
          <w:rPr>
            <w:rFonts w:ascii="Arial" w:hAnsi="Arial" w:cs="Arial"/>
            <w:bCs/>
            <w:sz w:val="22"/>
            <w:szCs w:val="22"/>
          </w:rPr>
          <w:t>modelling</w:t>
        </w:r>
      </w:ins>
      <w:ins w:id="8" w:author="Carlos Zambrana" w:date="2015-03-27T18:45:00Z">
        <w:r w:rsidR="0073009F">
          <w:rPr>
            <w:rFonts w:ascii="Arial" w:hAnsi="Arial" w:cs="Arial"/>
            <w:bCs/>
            <w:sz w:val="22"/>
            <w:szCs w:val="22"/>
          </w:rPr>
          <w:t>.</w:t>
        </w:r>
      </w:ins>
      <w:bookmarkStart w:id="9" w:name="_GoBack"/>
      <w:bookmarkEnd w:id="9"/>
    </w:p>
    <w:p w14:paraId="1F4F2D32" w14:textId="16ADFFB3" w:rsidR="00B11108" w:rsidRPr="00387706" w:rsidRDefault="00B11108" w:rsidP="00387706">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sz w:val="22"/>
          <w:szCs w:val="22"/>
        </w:rPr>
      </w:pPr>
      <w:r w:rsidRPr="00676C59">
        <w:rPr>
          <w:rFonts w:ascii="Arial" w:hAnsi="Arial" w:cs="Arial"/>
          <w:b/>
          <w:bCs/>
          <w:i/>
          <w:iCs/>
          <w:sz w:val="22"/>
          <w:szCs w:val="22"/>
        </w:rPr>
        <w:t>Access to Data</w:t>
      </w:r>
    </w:p>
    <w:p w14:paraId="4AF72FED" w14:textId="3EA0A72A" w:rsidR="005905F7" w:rsidRDefault="005905F7"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rPr>
      </w:pPr>
      <w:r w:rsidRPr="00676C59">
        <w:rPr>
          <w:rFonts w:ascii="Arial" w:hAnsi="Arial" w:cs="Arial"/>
          <w:sz w:val="22"/>
          <w:szCs w:val="22"/>
        </w:rPr>
        <w:t>Each of the investigators contributing to this project agree to share data collected in this project freely and with other interested investigators as soon a</w:t>
      </w:r>
      <w:r w:rsidR="007F79AC" w:rsidRPr="00676C59">
        <w:rPr>
          <w:rFonts w:ascii="Arial" w:hAnsi="Arial" w:cs="Arial"/>
          <w:sz w:val="22"/>
          <w:szCs w:val="22"/>
        </w:rPr>
        <w:t>s practical, but no later than 2</w:t>
      </w:r>
      <w:r w:rsidRPr="00676C59">
        <w:rPr>
          <w:rFonts w:ascii="Arial" w:hAnsi="Arial" w:cs="Arial"/>
          <w:sz w:val="22"/>
          <w:szCs w:val="22"/>
        </w:rPr>
        <w:t xml:space="preserve"> months following </w:t>
      </w:r>
      <w:r w:rsidR="00C35E28">
        <w:rPr>
          <w:rFonts w:ascii="Arial" w:hAnsi="Arial" w:cs="Arial"/>
          <w:sz w:val="22"/>
          <w:szCs w:val="22"/>
        </w:rPr>
        <w:t>project component completion</w:t>
      </w:r>
      <w:r w:rsidRPr="00676C59">
        <w:rPr>
          <w:rFonts w:ascii="Arial" w:hAnsi="Arial" w:cs="Arial"/>
          <w:sz w:val="22"/>
          <w:szCs w:val="22"/>
        </w:rPr>
        <w:t xml:space="preserve">. </w:t>
      </w:r>
    </w:p>
    <w:p w14:paraId="00007D52" w14:textId="77777777" w:rsidR="007F04E5" w:rsidRPr="00676C59" w:rsidRDefault="007F04E5"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rPr>
      </w:pPr>
    </w:p>
    <w:p w14:paraId="26056A30" w14:textId="417002C7" w:rsidR="00B11108" w:rsidRPr="00676C59" w:rsidRDefault="007F79AC"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rPr>
      </w:pPr>
      <w:r w:rsidRPr="00676C59">
        <w:rPr>
          <w:rFonts w:ascii="Arial" w:hAnsi="Arial" w:cs="Arial"/>
          <w:sz w:val="22"/>
          <w:szCs w:val="22"/>
        </w:rPr>
        <w:t xml:space="preserve">Bat voucher specimens </w:t>
      </w:r>
      <w:r w:rsidR="00B11108" w:rsidRPr="00676C59">
        <w:rPr>
          <w:rFonts w:ascii="Arial" w:hAnsi="Arial" w:cs="Arial"/>
          <w:sz w:val="22"/>
          <w:szCs w:val="22"/>
        </w:rPr>
        <w:t xml:space="preserve">will be curated, catalogued and stored in the </w:t>
      </w:r>
      <w:r w:rsidR="00B11108" w:rsidRPr="00676C59">
        <w:rPr>
          <w:rFonts w:ascii="Arial" w:hAnsi="Arial" w:cs="Arial"/>
          <w:sz w:val="22"/>
          <w:szCs w:val="22"/>
          <w:u w:val="single"/>
        </w:rPr>
        <w:t>publicly accessible</w:t>
      </w:r>
      <w:r w:rsidR="00B11108" w:rsidRPr="00676C59">
        <w:rPr>
          <w:rFonts w:ascii="Arial" w:hAnsi="Arial" w:cs="Arial"/>
          <w:sz w:val="22"/>
          <w:szCs w:val="22"/>
        </w:rPr>
        <w:t xml:space="preserve">, physical collections at the </w:t>
      </w:r>
      <w:r w:rsidR="00B11108" w:rsidRPr="00676C59">
        <w:rPr>
          <w:rFonts w:ascii="Arial" w:hAnsi="Arial" w:cs="Arial"/>
          <w:b/>
          <w:bCs/>
          <w:i/>
          <w:iCs/>
          <w:sz w:val="22"/>
          <w:szCs w:val="22"/>
        </w:rPr>
        <w:t xml:space="preserve">American Museum of Natural History </w:t>
      </w:r>
      <w:r w:rsidR="00B11108" w:rsidRPr="001F732B">
        <w:rPr>
          <w:rFonts w:ascii="Arial" w:hAnsi="Arial" w:cs="Arial"/>
          <w:b/>
          <w:bCs/>
          <w:iCs/>
          <w:sz w:val="22"/>
          <w:szCs w:val="22"/>
        </w:rPr>
        <w:t>(</w:t>
      </w:r>
      <w:r w:rsidR="00B11108" w:rsidRPr="00676C59">
        <w:rPr>
          <w:rFonts w:ascii="Arial" w:hAnsi="Arial" w:cs="Arial"/>
          <w:b/>
          <w:bCs/>
          <w:i/>
          <w:iCs/>
          <w:sz w:val="22"/>
          <w:szCs w:val="22"/>
        </w:rPr>
        <w:t>AMNH</w:t>
      </w:r>
      <w:r w:rsidR="00717EF3" w:rsidRPr="001F732B">
        <w:rPr>
          <w:rFonts w:ascii="Arial" w:hAnsi="Arial" w:cs="Arial"/>
          <w:b/>
          <w:bCs/>
          <w:iCs/>
          <w:sz w:val="22"/>
          <w:szCs w:val="22"/>
        </w:rPr>
        <w:t>)</w:t>
      </w:r>
      <w:r w:rsidR="00B11108" w:rsidRPr="00676C59">
        <w:rPr>
          <w:rFonts w:ascii="Arial" w:hAnsi="Arial" w:cs="Arial"/>
          <w:sz w:val="22"/>
          <w:szCs w:val="22"/>
        </w:rPr>
        <w:t xml:space="preserve"> (</w:t>
      </w:r>
      <w:commentRangeStart w:id="10"/>
      <w:r w:rsidR="00B11108" w:rsidRPr="00676C59">
        <w:rPr>
          <w:rFonts w:ascii="Arial" w:hAnsi="Arial" w:cs="Arial"/>
          <w:sz w:val="22"/>
          <w:szCs w:val="22"/>
        </w:rPr>
        <w:t xml:space="preserve">see </w:t>
      </w:r>
      <w:del w:id="11" w:author="Molly Turner" w:date="2015-04-03T13:49:00Z">
        <w:r w:rsidRPr="00676C59" w:rsidDel="0059757A">
          <w:rPr>
            <w:rFonts w:ascii="Arial" w:hAnsi="Arial" w:cs="Arial"/>
            <w:sz w:val="22"/>
            <w:szCs w:val="22"/>
          </w:rPr>
          <w:delText xml:space="preserve">support </w:delText>
        </w:r>
      </w:del>
      <w:ins w:id="12" w:author="Molly Turner" w:date="2015-04-03T13:49:00Z">
        <w:r w:rsidR="0059757A">
          <w:rPr>
            <w:rFonts w:ascii="Arial" w:hAnsi="Arial" w:cs="Arial"/>
            <w:sz w:val="22"/>
            <w:szCs w:val="22"/>
          </w:rPr>
          <w:t>collaboration</w:t>
        </w:r>
        <w:r w:rsidR="0059757A" w:rsidRPr="00676C59">
          <w:rPr>
            <w:rFonts w:ascii="Arial" w:hAnsi="Arial" w:cs="Arial"/>
            <w:sz w:val="22"/>
            <w:szCs w:val="22"/>
          </w:rPr>
          <w:t xml:space="preserve"> </w:t>
        </w:r>
      </w:ins>
      <w:r w:rsidRPr="00676C59">
        <w:rPr>
          <w:rFonts w:ascii="Arial" w:hAnsi="Arial" w:cs="Arial"/>
          <w:sz w:val="22"/>
          <w:szCs w:val="22"/>
        </w:rPr>
        <w:t>letter from Amato</w:t>
      </w:r>
      <w:r w:rsidR="00B11108" w:rsidRPr="00676C59">
        <w:rPr>
          <w:rFonts w:ascii="Arial" w:hAnsi="Arial" w:cs="Arial"/>
          <w:sz w:val="22"/>
          <w:szCs w:val="22"/>
        </w:rPr>
        <w:t>)</w:t>
      </w:r>
      <w:commentRangeEnd w:id="10"/>
      <w:r w:rsidR="0073009F">
        <w:rPr>
          <w:rStyle w:val="CommentReference"/>
        </w:rPr>
        <w:commentReference w:id="10"/>
      </w:r>
      <w:r w:rsidR="00B11108" w:rsidRPr="00676C59">
        <w:rPr>
          <w:rFonts w:ascii="Arial" w:hAnsi="Arial" w:cs="Arial"/>
          <w:sz w:val="22"/>
          <w:szCs w:val="22"/>
        </w:rPr>
        <w:t xml:space="preserve">. These collections are curated with digital, online databases to ensure that they can easily be searched and shared with the international community. Bat </w:t>
      </w:r>
      <w:r w:rsidRPr="00676C59">
        <w:rPr>
          <w:rFonts w:ascii="Arial" w:hAnsi="Arial" w:cs="Arial"/>
          <w:sz w:val="22"/>
          <w:szCs w:val="22"/>
        </w:rPr>
        <w:t xml:space="preserve">wing </w:t>
      </w:r>
      <w:r w:rsidR="00B11108" w:rsidRPr="00676C59">
        <w:rPr>
          <w:rFonts w:ascii="Arial" w:hAnsi="Arial" w:cs="Arial"/>
          <w:sz w:val="22"/>
          <w:szCs w:val="22"/>
        </w:rPr>
        <w:t>tissue</w:t>
      </w:r>
      <w:r w:rsidRPr="00676C59">
        <w:rPr>
          <w:rFonts w:ascii="Arial" w:hAnsi="Arial" w:cs="Arial"/>
          <w:sz w:val="22"/>
          <w:szCs w:val="22"/>
        </w:rPr>
        <w:t xml:space="preserve"> samples </w:t>
      </w:r>
      <w:r w:rsidR="00B11108" w:rsidRPr="00676C59">
        <w:rPr>
          <w:rFonts w:ascii="Arial" w:hAnsi="Arial" w:cs="Arial"/>
          <w:sz w:val="22"/>
          <w:szCs w:val="22"/>
        </w:rPr>
        <w:t xml:space="preserve">and nucleic acid will be stored in liquid nitrogen at the Ambrose </w:t>
      </w:r>
      <w:proofErr w:type="spellStart"/>
      <w:r w:rsidR="00B11108" w:rsidRPr="00676C59">
        <w:rPr>
          <w:rFonts w:ascii="Arial" w:hAnsi="Arial" w:cs="Arial"/>
          <w:sz w:val="22"/>
          <w:szCs w:val="22"/>
        </w:rPr>
        <w:t>Monell</w:t>
      </w:r>
      <w:proofErr w:type="spellEnd"/>
      <w:r w:rsidR="00B11108" w:rsidRPr="00676C59">
        <w:rPr>
          <w:rFonts w:ascii="Arial" w:hAnsi="Arial" w:cs="Arial"/>
          <w:sz w:val="22"/>
          <w:szCs w:val="22"/>
        </w:rPr>
        <w:t xml:space="preserve"> </w:t>
      </w:r>
      <w:proofErr w:type="spellStart"/>
      <w:r w:rsidR="00B11108" w:rsidRPr="00676C59">
        <w:rPr>
          <w:rFonts w:ascii="Arial" w:hAnsi="Arial" w:cs="Arial"/>
          <w:sz w:val="22"/>
          <w:szCs w:val="22"/>
        </w:rPr>
        <w:t>Cryo</w:t>
      </w:r>
      <w:proofErr w:type="spellEnd"/>
      <w:r w:rsidR="00B11108" w:rsidRPr="00676C59">
        <w:rPr>
          <w:rFonts w:ascii="Arial" w:hAnsi="Arial" w:cs="Arial"/>
          <w:sz w:val="22"/>
          <w:szCs w:val="22"/>
        </w:rPr>
        <w:t xml:space="preserve"> Collection at the American Mu</w:t>
      </w:r>
      <w:r w:rsidRPr="00676C59">
        <w:rPr>
          <w:rFonts w:ascii="Arial" w:hAnsi="Arial" w:cs="Arial"/>
          <w:sz w:val="22"/>
          <w:szCs w:val="22"/>
        </w:rPr>
        <w:t>seum of Natural History</w:t>
      </w:r>
      <w:r w:rsidR="00B11108" w:rsidRPr="00676C59">
        <w:rPr>
          <w:rFonts w:ascii="Arial" w:hAnsi="Arial" w:cs="Arial"/>
          <w:sz w:val="22"/>
          <w:szCs w:val="22"/>
        </w:rPr>
        <w:t xml:space="preserve">, and catalogued in the specimen collection. </w:t>
      </w:r>
      <w:r w:rsidRPr="00676C59">
        <w:rPr>
          <w:rFonts w:ascii="Arial" w:hAnsi="Arial" w:cs="Arial"/>
          <w:sz w:val="22"/>
          <w:szCs w:val="22"/>
        </w:rPr>
        <w:t xml:space="preserve">All bat </w:t>
      </w:r>
      <w:r w:rsidR="00B11108" w:rsidRPr="00676C59">
        <w:rPr>
          <w:rFonts w:ascii="Arial" w:hAnsi="Arial" w:cs="Arial"/>
          <w:sz w:val="22"/>
          <w:szCs w:val="22"/>
        </w:rPr>
        <w:t>samples</w:t>
      </w:r>
      <w:r w:rsidRPr="00676C59">
        <w:rPr>
          <w:rFonts w:ascii="Arial" w:hAnsi="Arial" w:cs="Arial"/>
          <w:sz w:val="22"/>
          <w:szCs w:val="22"/>
        </w:rPr>
        <w:t xml:space="preserve"> (saliva, urine, </w:t>
      </w:r>
      <w:proofErr w:type="spellStart"/>
      <w:r w:rsidRPr="00676C59">
        <w:rPr>
          <w:rFonts w:ascii="Arial" w:hAnsi="Arial" w:cs="Arial"/>
          <w:sz w:val="22"/>
          <w:szCs w:val="22"/>
        </w:rPr>
        <w:t>feces</w:t>
      </w:r>
      <w:proofErr w:type="spellEnd"/>
      <w:r w:rsidRPr="00676C59">
        <w:rPr>
          <w:rFonts w:ascii="Arial" w:hAnsi="Arial" w:cs="Arial"/>
          <w:sz w:val="22"/>
          <w:szCs w:val="22"/>
        </w:rPr>
        <w:t>, blood) for viral discovery</w:t>
      </w:r>
      <w:r w:rsidR="00B11108" w:rsidRPr="00676C59">
        <w:rPr>
          <w:rFonts w:ascii="Arial" w:hAnsi="Arial" w:cs="Arial"/>
          <w:sz w:val="22"/>
          <w:szCs w:val="22"/>
        </w:rPr>
        <w:t xml:space="preserve"> will be stored, catalogued, and processed at </w:t>
      </w:r>
      <w:r w:rsidRPr="00676C59">
        <w:rPr>
          <w:rFonts w:ascii="Arial" w:hAnsi="Arial" w:cs="Arial"/>
          <w:bCs/>
          <w:iCs/>
          <w:sz w:val="22"/>
          <w:szCs w:val="22"/>
        </w:rPr>
        <w:t xml:space="preserve">the </w:t>
      </w:r>
      <w:r w:rsidRPr="00676C59">
        <w:rPr>
          <w:rFonts w:ascii="Arial" w:hAnsi="Arial" w:cs="Arial"/>
          <w:b/>
          <w:bCs/>
          <w:iCs/>
          <w:sz w:val="22"/>
          <w:szCs w:val="22"/>
        </w:rPr>
        <w:t>Center for Immunity and Infection</w:t>
      </w:r>
      <w:r w:rsidRPr="00676C59">
        <w:rPr>
          <w:rFonts w:ascii="Arial" w:hAnsi="Arial" w:cs="Arial"/>
          <w:bCs/>
          <w:iCs/>
          <w:sz w:val="22"/>
          <w:szCs w:val="22"/>
        </w:rPr>
        <w:t xml:space="preserve"> at Columbia University’s BSL 3 facility.</w:t>
      </w:r>
      <w:r w:rsidR="00B11108" w:rsidRPr="00676C59">
        <w:rPr>
          <w:rFonts w:ascii="Arial" w:hAnsi="Arial" w:cs="Arial"/>
          <w:sz w:val="22"/>
          <w:szCs w:val="22"/>
        </w:rPr>
        <w:t xml:space="preserve"> </w:t>
      </w:r>
      <w:r w:rsidR="00972737">
        <w:rPr>
          <w:rFonts w:ascii="Arial" w:hAnsi="Arial" w:cs="Arial"/>
          <w:sz w:val="22"/>
          <w:szCs w:val="22"/>
        </w:rPr>
        <w:t xml:space="preserve">As </w:t>
      </w:r>
      <w:r w:rsidR="00972737">
        <w:rPr>
          <w:rFonts w:ascii="Arial" w:hAnsi="Arial" w:cs="Arial"/>
          <w:sz w:val="22"/>
          <w:szCs w:val="22"/>
        </w:rPr>
        <w:lastRenderedPageBreak/>
        <w:t xml:space="preserve">we </w:t>
      </w:r>
      <w:r w:rsidR="00045471">
        <w:rPr>
          <w:rFonts w:ascii="Arial" w:hAnsi="Arial" w:cs="Arial"/>
          <w:sz w:val="22"/>
          <w:szCs w:val="22"/>
        </w:rPr>
        <w:t>have done</w:t>
      </w:r>
      <w:r w:rsidR="00972737">
        <w:rPr>
          <w:rFonts w:ascii="Arial" w:hAnsi="Arial" w:cs="Arial"/>
          <w:sz w:val="22"/>
          <w:szCs w:val="22"/>
        </w:rPr>
        <w:t xml:space="preserve"> in previous projects, al</w:t>
      </w:r>
      <w:r w:rsidR="00B11108" w:rsidRPr="00676C59">
        <w:rPr>
          <w:rFonts w:ascii="Arial" w:hAnsi="Arial" w:cs="Arial"/>
          <w:sz w:val="22"/>
          <w:szCs w:val="22"/>
        </w:rPr>
        <w:t xml:space="preserve">l genome and partial gene sequences will be submitted to publicly accessible molecular databases, such as </w:t>
      </w:r>
      <w:proofErr w:type="spellStart"/>
      <w:r w:rsidR="00B11108" w:rsidRPr="00676C59">
        <w:rPr>
          <w:rFonts w:ascii="Arial" w:hAnsi="Arial" w:cs="Arial"/>
          <w:b/>
          <w:bCs/>
          <w:i/>
          <w:iCs/>
          <w:sz w:val="22"/>
          <w:szCs w:val="22"/>
        </w:rPr>
        <w:t>Genbank</w:t>
      </w:r>
      <w:proofErr w:type="spellEnd"/>
      <w:r w:rsidR="00B11108" w:rsidRPr="00676C59">
        <w:rPr>
          <w:rFonts w:ascii="Arial" w:hAnsi="Arial" w:cs="Arial"/>
          <w:sz w:val="22"/>
          <w:szCs w:val="22"/>
        </w:rPr>
        <w:t xml:space="preserve"> in standard formats (e.g.</w:t>
      </w:r>
      <w:r w:rsidR="00DB6173">
        <w:rPr>
          <w:rFonts w:ascii="Arial" w:hAnsi="Arial" w:cs="Arial"/>
          <w:sz w:val="22"/>
          <w:szCs w:val="22"/>
        </w:rPr>
        <w:t xml:space="preserve"> </w:t>
      </w:r>
      <w:r w:rsidR="00B11108" w:rsidRPr="00676C59">
        <w:rPr>
          <w:rFonts w:ascii="Arial" w:hAnsi="Arial" w:cs="Arial"/>
          <w:sz w:val="22"/>
          <w:szCs w:val="22"/>
        </w:rPr>
        <w:t xml:space="preserve">FASTA). Phylogenetic trees and associated metadata will be submitted to </w:t>
      </w:r>
      <w:proofErr w:type="spellStart"/>
      <w:r w:rsidR="00B11108" w:rsidRPr="00676C59">
        <w:rPr>
          <w:rFonts w:ascii="Arial" w:hAnsi="Arial" w:cs="Arial"/>
          <w:b/>
          <w:sz w:val="22"/>
          <w:szCs w:val="22"/>
        </w:rPr>
        <w:t>TreeBASE</w:t>
      </w:r>
      <w:proofErr w:type="spellEnd"/>
      <w:r w:rsidR="00B11108" w:rsidRPr="00676C59">
        <w:rPr>
          <w:rFonts w:ascii="Arial" w:hAnsi="Arial" w:cs="Arial"/>
          <w:sz w:val="22"/>
          <w:szCs w:val="22"/>
        </w:rPr>
        <w:t xml:space="preserve">  (treebase.org)</w:t>
      </w:r>
      <w:r w:rsidR="00156A9B">
        <w:rPr>
          <w:rFonts w:ascii="Arial" w:hAnsi="Arial" w:cs="Arial"/>
          <w:sz w:val="22"/>
          <w:szCs w:val="22"/>
        </w:rPr>
        <w:t>, as our team has done with previous publications. A</w:t>
      </w:r>
      <w:r w:rsidR="00B11108" w:rsidRPr="00676C59">
        <w:rPr>
          <w:rFonts w:ascii="Arial" w:hAnsi="Arial" w:cs="Arial"/>
          <w:sz w:val="22"/>
          <w:szCs w:val="22"/>
        </w:rPr>
        <w:t xml:space="preserve">dditional underlying data sets will be submitted to </w:t>
      </w:r>
      <w:r w:rsidR="00B11108" w:rsidRPr="00676C59">
        <w:rPr>
          <w:rFonts w:ascii="Arial" w:hAnsi="Arial" w:cs="Arial"/>
          <w:b/>
          <w:sz w:val="22"/>
          <w:szCs w:val="22"/>
        </w:rPr>
        <w:t>Dryad</w:t>
      </w:r>
      <w:r w:rsidR="00B11108" w:rsidRPr="00676C59">
        <w:rPr>
          <w:rFonts w:ascii="Arial" w:hAnsi="Arial" w:cs="Arial"/>
          <w:sz w:val="22"/>
          <w:szCs w:val="22"/>
        </w:rPr>
        <w:t xml:space="preserve"> (</w:t>
      </w:r>
      <w:r w:rsidR="00B11108" w:rsidRPr="00676C59">
        <w:rPr>
          <w:rFonts w:ascii="Arial" w:hAnsi="Arial" w:cs="Arial"/>
          <w:sz w:val="22"/>
          <w:szCs w:val="22"/>
          <w:u w:val="single" w:color="084EE6"/>
        </w:rPr>
        <w:t>http://datadryad.org/</w:t>
      </w:r>
      <w:r w:rsidR="00B11108" w:rsidRPr="00676C59">
        <w:rPr>
          <w:rFonts w:ascii="Arial" w:hAnsi="Arial" w:cs="Arial"/>
          <w:sz w:val="22"/>
          <w:szCs w:val="22"/>
        </w:rPr>
        <w:t xml:space="preserve">) at the time of publication. Analytical pipelines for genome analyses (i.e. </w:t>
      </w:r>
      <w:r w:rsidRPr="00676C59">
        <w:rPr>
          <w:rFonts w:ascii="Arial" w:hAnsi="Arial" w:cs="Arial"/>
          <w:sz w:val="22"/>
          <w:szCs w:val="22"/>
        </w:rPr>
        <w:t>processing HTS data for viral discovery</w:t>
      </w:r>
      <w:r w:rsidR="00B11108" w:rsidRPr="00676C59">
        <w:rPr>
          <w:rFonts w:ascii="Arial" w:hAnsi="Arial" w:cs="Arial"/>
          <w:sz w:val="22"/>
          <w:szCs w:val="22"/>
        </w:rPr>
        <w:t xml:space="preserve">), and </w:t>
      </w:r>
      <w:r w:rsidR="006104BD">
        <w:rPr>
          <w:rFonts w:ascii="Arial" w:hAnsi="Arial" w:cs="Arial"/>
          <w:sz w:val="22"/>
          <w:szCs w:val="22"/>
        </w:rPr>
        <w:t xml:space="preserve">our </w:t>
      </w:r>
      <w:r w:rsidR="00B11108" w:rsidRPr="00676C59">
        <w:rPr>
          <w:rFonts w:ascii="Arial" w:hAnsi="Arial" w:cs="Arial"/>
          <w:sz w:val="22"/>
          <w:szCs w:val="22"/>
        </w:rPr>
        <w:t xml:space="preserve">relational database will be </w:t>
      </w:r>
      <w:r w:rsidR="004864FC">
        <w:rPr>
          <w:rFonts w:ascii="Arial" w:hAnsi="Arial" w:cs="Arial"/>
          <w:sz w:val="22"/>
          <w:szCs w:val="22"/>
        </w:rPr>
        <w:t>de</w:t>
      </w:r>
      <w:r w:rsidR="00B60599">
        <w:rPr>
          <w:rFonts w:ascii="Arial" w:hAnsi="Arial" w:cs="Arial"/>
          <w:sz w:val="22"/>
          <w:szCs w:val="22"/>
        </w:rPr>
        <w:t>ployed</w:t>
      </w:r>
      <w:r w:rsidR="002763C0" w:rsidRPr="00676C59">
        <w:rPr>
          <w:rFonts w:ascii="Arial" w:hAnsi="Arial" w:cs="Arial"/>
          <w:sz w:val="22"/>
          <w:szCs w:val="22"/>
        </w:rPr>
        <w:t xml:space="preserve"> </w:t>
      </w:r>
      <w:r w:rsidR="00B11108" w:rsidRPr="00676C59">
        <w:rPr>
          <w:rFonts w:ascii="Arial" w:hAnsi="Arial" w:cs="Arial"/>
          <w:sz w:val="22"/>
          <w:szCs w:val="22"/>
        </w:rPr>
        <w:t>on</w:t>
      </w:r>
      <w:r w:rsidR="002763C0">
        <w:rPr>
          <w:rFonts w:ascii="Arial" w:hAnsi="Arial" w:cs="Arial"/>
          <w:sz w:val="22"/>
          <w:szCs w:val="22"/>
        </w:rPr>
        <w:t xml:space="preserve"> </w:t>
      </w:r>
      <w:r w:rsidR="00B11108" w:rsidRPr="00676C59">
        <w:rPr>
          <w:rFonts w:ascii="Arial" w:hAnsi="Arial" w:cs="Arial"/>
          <w:b/>
          <w:bCs/>
          <w:i/>
          <w:iCs/>
          <w:sz w:val="22"/>
          <w:szCs w:val="22"/>
        </w:rPr>
        <w:t>Google App Engine</w:t>
      </w:r>
      <w:r w:rsidR="00B92F45">
        <w:rPr>
          <w:rFonts w:ascii="Arial" w:hAnsi="Arial" w:cs="Arial"/>
          <w:bCs/>
          <w:iCs/>
          <w:sz w:val="22"/>
          <w:szCs w:val="22"/>
        </w:rPr>
        <w:t xml:space="preserve">, </w:t>
      </w:r>
      <w:r w:rsidR="002763C0">
        <w:rPr>
          <w:rFonts w:ascii="Arial" w:hAnsi="Arial" w:cs="Arial"/>
          <w:bCs/>
          <w:iCs/>
          <w:sz w:val="22"/>
          <w:szCs w:val="22"/>
        </w:rPr>
        <w:t xml:space="preserve">a </w:t>
      </w:r>
      <w:r w:rsidR="00EF0B70">
        <w:rPr>
          <w:rFonts w:ascii="Arial" w:hAnsi="Arial" w:cs="Arial"/>
          <w:bCs/>
          <w:iCs/>
          <w:sz w:val="22"/>
          <w:szCs w:val="22"/>
        </w:rPr>
        <w:t>cloud-computing</w:t>
      </w:r>
      <w:r w:rsidR="002763C0">
        <w:rPr>
          <w:rFonts w:ascii="Arial" w:hAnsi="Arial" w:cs="Arial"/>
          <w:bCs/>
          <w:iCs/>
          <w:sz w:val="22"/>
          <w:szCs w:val="22"/>
        </w:rPr>
        <w:t xml:space="preserve"> platform that will host our web applications</w:t>
      </w:r>
      <w:r w:rsidR="00B11108" w:rsidRPr="00676C59">
        <w:rPr>
          <w:rFonts w:ascii="Arial" w:hAnsi="Arial" w:cs="Arial"/>
          <w:sz w:val="22"/>
          <w:szCs w:val="22"/>
        </w:rPr>
        <w:t xml:space="preserve"> where they </w:t>
      </w:r>
      <w:r w:rsidR="002763C0">
        <w:rPr>
          <w:rFonts w:ascii="Arial" w:hAnsi="Arial" w:cs="Arial"/>
          <w:sz w:val="22"/>
          <w:szCs w:val="22"/>
        </w:rPr>
        <w:t>will be</w:t>
      </w:r>
      <w:r w:rsidR="002763C0" w:rsidRPr="00676C59">
        <w:rPr>
          <w:rFonts w:ascii="Arial" w:hAnsi="Arial" w:cs="Arial"/>
          <w:sz w:val="22"/>
          <w:szCs w:val="22"/>
        </w:rPr>
        <w:t xml:space="preserve"> </w:t>
      </w:r>
      <w:r w:rsidR="00B11108" w:rsidRPr="00676C59">
        <w:rPr>
          <w:rFonts w:ascii="Arial" w:hAnsi="Arial" w:cs="Arial"/>
          <w:sz w:val="22"/>
          <w:szCs w:val="22"/>
        </w:rPr>
        <w:t xml:space="preserve">freely accessible. All </w:t>
      </w:r>
      <w:r w:rsidR="00923C53">
        <w:rPr>
          <w:rFonts w:ascii="Arial" w:hAnsi="Arial" w:cs="Arial"/>
          <w:sz w:val="22"/>
          <w:szCs w:val="22"/>
        </w:rPr>
        <w:t xml:space="preserve">our </w:t>
      </w:r>
      <w:r w:rsidR="00EF0B70">
        <w:rPr>
          <w:rFonts w:ascii="Arial" w:hAnsi="Arial" w:cs="Arial"/>
          <w:sz w:val="22"/>
          <w:szCs w:val="22"/>
        </w:rPr>
        <w:t xml:space="preserve">analytical </w:t>
      </w:r>
      <w:r w:rsidR="00DD6E67">
        <w:rPr>
          <w:rFonts w:ascii="Arial" w:hAnsi="Arial" w:cs="Arial"/>
          <w:sz w:val="22"/>
          <w:szCs w:val="22"/>
        </w:rPr>
        <w:t>scripts</w:t>
      </w:r>
      <w:r w:rsidR="00EF0B70">
        <w:rPr>
          <w:rFonts w:ascii="Arial" w:hAnsi="Arial" w:cs="Arial"/>
          <w:sz w:val="22"/>
          <w:szCs w:val="22"/>
        </w:rPr>
        <w:t xml:space="preserve"> </w:t>
      </w:r>
      <w:r w:rsidR="00DB6173">
        <w:rPr>
          <w:rFonts w:ascii="Arial" w:hAnsi="Arial" w:cs="Arial"/>
          <w:sz w:val="22"/>
          <w:szCs w:val="22"/>
        </w:rPr>
        <w:t>will be handle</w:t>
      </w:r>
      <w:r w:rsidR="00DD6E67">
        <w:rPr>
          <w:rFonts w:ascii="Arial" w:hAnsi="Arial" w:cs="Arial"/>
          <w:sz w:val="22"/>
          <w:szCs w:val="22"/>
        </w:rPr>
        <w:t>d</w:t>
      </w:r>
      <w:r w:rsidR="00DB6173">
        <w:rPr>
          <w:rFonts w:ascii="Arial" w:hAnsi="Arial" w:cs="Arial"/>
          <w:sz w:val="22"/>
          <w:szCs w:val="22"/>
        </w:rPr>
        <w:t xml:space="preserve"> using a distributed revision control (e.g. git) to keep track of all changes</w:t>
      </w:r>
      <w:r w:rsidR="00EF0B70">
        <w:rPr>
          <w:rFonts w:ascii="Arial" w:hAnsi="Arial" w:cs="Arial"/>
          <w:sz w:val="22"/>
          <w:szCs w:val="22"/>
        </w:rPr>
        <w:t xml:space="preserve"> and inputs from all </w:t>
      </w:r>
      <w:r w:rsidR="00DD6E67">
        <w:rPr>
          <w:rFonts w:ascii="Arial" w:hAnsi="Arial" w:cs="Arial"/>
          <w:sz w:val="22"/>
          <w:szCs w:val="22"/>
        </w:rPr>
        <w:t>collaborators</w:t>
      </w:r>
      <w:r w:rsidR="00EF0B70">
        <w:rPr>
          <w:rFonts w:ascii="Arial" w:hAnsi="Arial" w:cs="Arial"/>
          <w:sz w:val="22"/>
          <w:szCs w:val="22"/>
        </w:rPr>
        <w:t xml:space="preserve">. Scripts </w:t>
      </w:r>
      <w:r w:rsidR="00B11108" w:rsidRPr="00676C59">
        <w:rPr>
          <w:rFonts w:ascii="Arial" w:hAnsi="Arial" w:cs="Arial"/>
          <w:sz w:val="22"/>
          <w:szCs w:val="22"/>
        </w:rPr>
        <w:t xml:space="preserve">will be </w:t>
      </w:r>
      <w:r w:rsidR="00DB6173">
        <w:rPr>
          <w:rFonts w:ascii="Arial" w:hAnsi="Arial" w:cs="Arial"/>
          <w:sz w:val="22"/>
          <w:szCs w:val="22"/>
        </w:rPr>
        <w:t>freely available at our</w:t>
      </w:r>
      <w:r w:rsidR="00EF0B70">
        <w:rPr>
          <w:rFonts w:ascii="Arial" w:hAnsi="Arial" w:cs="Arial"/>
          <w:sz w:val="22"/>
          <w:szCs w:val="22"/>
        </w:rPr>
        <w:t xml:space="preserve"> cloud-computing platform and </w:t>
      </w:r>
      <w:r w:rsidR="00A6734A">
        <w:rPr>
          <w:rFonts w:ascii="Arial" w:hAnsi="Arial" w:cs="Arial"/>
          <w:sz w:val="22"/>
          <w:szCs w:val="22"/>
        </w:rPr>
        <w:t>will be linked to a s</w:t>
      </w:r>
      <w:r w:rsidR="00EF0B70">
        <w:rPr>
          <w:rFonts w:ascii="Arial" w:hAnsi="Arial" w:cs="Arial"/>
          <w:sz w:val="22"/>
          <w:szCs w:val="22"/>
        </w:rPr>
        <w:t>eparate</w:t>
      </w:r>
      <w:r w:rsidR="00B11108" w:rsidRPr="00676C59">
        <w:rPr>
          <w:rFonts w:ascii="Arial" w:hAnsi="Arial" w:cs="Arial"/>
          <w:sz w:val="22"/>
          <w:szCs w:val="22"/>
        </w:rPr>
        <w:t xml:space="preserve"> </w:t>
      </w:r>
      <w:proofErr w:type="spellStart"/>
      <w:r w:rsidR="00B11108" w:rsidRPr="00676C59">
        <w:rPr>
          <w:rFonts w:ascii="Arial" w:hAnsi="Arial" w:cs="Arial"/>
          <w:b/>
          <w:sz w:val="22"/>
          <w:szCs w:val="22"/>
        </w:rPr>
        <w:t>github</w:t>
      </w:r>
      <w:proofErr w:type="spellEnd"/>
      <w:r w:rsidR="00DB6173">
        <w:rPr>
          <w:rFonts w:ascii="Arial" w:hAnsi="Arial" w:cs="Arial"/>
          <w:b/>
          <w:sz w:val="22"/>
          <w:szCs w:val="22"/>
        </w:rPr>
        <w:t xml:space="preserve"> </w:t>
      </w:r>
      <w:r w:rsidR="00DB6173" w:rsidRPr="007D5B78">
        <w:rPr>
          <w:rFonts w:ascii="Arial" w:hAnsi="Arial" w:cs="Arial"/>
          <w:sz w:val="22"/>
          <w:szCs w:val="22"/>
        </w:rPr>
        <w:t>project</w:t>
      </w:r>
      <w:r w:rsidR="00DB6173">
        <w:rPr>
          <w:rFonts w:ascii="Arial" w:hAnsi="Arial" w:cs="Arial"/>
          <w:b/>
          <w:sz w:val="22"/>
          <w:szCs w:val="22"/>
        </w:rPr>
        <w:t xml:space="preserve"> </w:t>
      </w:r>
      <w:r w:rsidR="00DB6173">
        <w:rPr>
          <w:rFonts w:ascii="Arial" w:hAnsi="Arial" w:cs="Arial"/>
          <w:sz w:val="22"/>
          <w:szCs w:val="22"/>
        </w:rPr>
        <w:t>account</w:t>
      </w:r>
      <w:r w:rsidR="00B11108" w:rsidRPr="00676C59">
        <w:rPr>
          <w:rFonts w:ascii="Arial" w:hAnsi="Arial" w:cs="Arial"/>
          <w:sz w:val="22"/>
          <w:szCs w:val="22"/>
        </w:rPr>
        <w:t xml:space="preserve"> (</w:t>
      </w:r>
      <w:r w:rsidR="00B11108" w:rsidRPr="00676C59">
        <w:rPr>
          <w:rFonts w:ascii="Arial" w:hAnsi="Arial" w:cs="Arial"/>
          <w:sz w:val="22"/>
          <w:szCs w:val="22"/>
          <w:u w:val="single" w:color="084EE6"/>
        </w:rPr>
        <w:t>github.com</w:t>
      </w:r>
      <w:r w:rsidR="00B11108" w:rsidRPr="00676C59">
        <w:rPr>
          <w:rFonts w:ascii="Arial" w:hAnsi="Arial" w:cs="Arial"/>
          <w:sz w:val="22"/>
          <w:szCs w:val="22"/>
        </w:rPr>
        <w:t>)</w:t>
      </w:r>
      <w:r w:rsidR="00A6734A">
        <w:rPr>
          <w:rFonts w:ascii="Arial" w:hAnsi="Arial" w:cs="Arial"/>
          <w:sz w:val="22"/>
          <w:szCs w:val="22"/>
        </w:rPr>
        <w:t xml:space="preserve"> to assure redundancy. </w:t>
      </w:r>
      <w:proofErr w:type="spellStart"/>
      <w:r w:rsidR="00A6734A">
        <w:rPr>
          <w:rFonts w:ascii="Arial" w:hAnsi="Arial" w:cs="Arial"/>
          <w:sz w:val="22"/>
          <w:szCs w:val="22"/>
        </w:rPr>
        <w:t>Github</w:t>
      </w:r>
      <w:proofErr w:type="spellEnd"/>
      <w:r w:rsidR="00A6734A">
        <w:rPr>
          <w:rFonts w:ascii="Arial" w:hAnsi="Arial" w:cs="Arial"/>
          <w:sz w:val="22"/>
          <w:szCs w:val="22"/>
        </w:rPr>
        <w:t xml:space="preserve"> is </w:t>
      </w:r>
      <w:r w:rsidR="00B11108" w:rsidRPr="00676C59">
        <w:rPr>
          <w:rFonts w:ascii="Arial" w:hAnsi="Arial" w:cs="Arial"/>
          <w:sz w:val="22"/>
          <w:szCs w:val="22"/>
        </w:rPr>
        <w:t>a</w:t>
      </w:r>
      <w:r w:rsidR="00DB6173">
        <w:rPr>
          <w:rFonts w:ascii="Arial" w:hAnsi="Arial" w:cs="Arial"/>
          <w:sz w:val="22"/>
          <w:szCs w:val="22"/>
        </w:rPr>
        <w:t xml:space="preserve"> web-based hosting service for software development and data storage</w:t>
      </w:r>
      <w:r w:rsidR="0010789D">
        <w:rPr>
          <w:rFonts w:ascii="Arial" w:hAnsi="Arial" w:cs="Arial"/>
          <w:sz w:val="22"/>
          <w:szCs w:val="22"/>
        </w:rPr>
        <w:t>.</w:t>
      </w:r>
    </w:p>
    <w:p w14:paraId="38C77FCA" w14:textId="2C374454" w:rsidR="00B11108" w:rsidRPr="00676C59" w:rsidRDefault="00B11108"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rPr>
      </w:pPr>
      <w:r w:rsidRPr="00676C59">
        <w:rPr>
          <w:rFonts w:ascii="Arial" w:hAnsi="Arial" w:cs="Arial"/>
          <w:sz w:val="22"/>
          <w:szCs w:val="22"/>
        </w:rPr>
        <w:t>4.</w:t>
      </w:r>
      <w:r w:rsidRPr="00676C59">
        <w:rPr>
          <w:rFonts w:ascii="Arial" w:hAnsi="Arial" w:cs="Arial"/>
          <w:b/>
          <w:bCs/>
          <w:i/>
          <w:iCs/>
          <w:sz w:val="22"/>
          <w:szCs w:val="22"/>
        </w:rPr>
        <w:t xml:space="preserve"> Sharing Practices and Policies, Re-use and Re-distribution</w:t>
      </w:r>
    </w:p>
    <w:p w14:paraId="4C4F117D" w14:textId="24E35CE8" w:rsidR="00B11108" w:rsidRPr="00676C59" w:rsidRDefault="00E939AC"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rPr>
      </w:pPr>
      <w:r w:rsidRPr="00676C59">
        <w:rPr>
          <w:rFonts w:ascii="Arial" w:hAnsi="Arial" w:cs="Arial"/>
          <w:sz w:val="22"/>
          <w:szCs w:val="22"/>
        </w:rPr>
        <w:t>EcoHealth Alliance</w:t>
      </w:r>
      <w:r w:rsidR="00EB4B0B" w:rsidRPr="00676C59">
        <w:rPr>
          <w:rFonts w:ascii="Arial" w:hAnsi="Arial" w:cs="Arial"/>
          <w:sz w:val="22"/>
          <w:szCs w:val="22"/>
        </w:rPr>
        <w:t xml:space="preserve"> was rated by Charity Navigator with 4 </w:t>
      </w:r>
      <w:r w:rsidR="00DD6E67" w:rsidRPr="00676C59">
        <w:rPr>
          <w:rFonts w:ascii="Arial" w:hAnsi="Arial" w:cs="Arial"/>
          <w:sz w:val="22"/>
          <w:szCs w:val="22"/>
        </w:rPr>
        <w:t>o</w:t>
      </w:r>
      <w:r w:rsidR="00DD6E67">
        <w:rPr>
          <w:rFonts w:ascii="Arial" w:hAnsi="Arial" w:cs="Arial"/>
          <w:sz w:val="22"/>
          <w:szCs w:val="22"/>
        </w:rPr>
        <w:t>f</w:t>
      </w:r>
      <w:r w:rsidR="00DD6E67" w:rsidRPr="00676C59">
        <w:rPr>
          <w:rFonts w:ascii="Arial" w:hAnsi="Arial" w:cs="Arial"/>
          <w:sz w:val="22"/>
          <w:szCs w:val="22"/>
        </w:rPr>
        <w:t xml:space="preserve"> </w:t>
      </w:r>
      <w:r w:rsidR="00EB4B0B" w:rsidRPr="00676C59">
        <w:rPr>
          <w:rFonts w:ascii="Arial" w:hAnsi="Arial" w:cs="Arial"/>
          <w:sz w:val="22"/>
          <w:szCs w:val="22"/>
        </w:rPr>
        <w:t xml:space="preserve">4 stars for transparency as an organization and is committed to open-access sharing of scientific data. </w:t>
      </w:r>
      <w:r w:rsidR="0088227D" w:rsidRPr="00676C59">
        <w:rPr>
          <w:rFonts w:ascii="Arial" w:hAnsi="Arial" w:cs="Arial"/>
          <w:sz w:val="22"/>
          <w:szCs w:val="22"/>
        </w:rPr>
        <w:t xml:space="preserve">This project will allow reuse, redistribution, and the production of derivatives of the data for the purpose of scientific research and education. Potential users need to inform the research team prior to use, and the data collectors reserve the right for their priority in publication and co-authorships of publications written by the data users. </w:t>
      </w:r>
      <w:r w:rsidR="00EB4B0B" w:rsidRPr="00676C59">
        <w:rPr>
          <w:rFonts w:ascii="Arial" w:hAnsi="Arial" w:cs="Arial"/>
          <w:sz w:val="22"/>
          <w:szCs w:val="22"/>
        </w:rPr>
        <w:t>We have included budget to publish open access peer reviewed journal articles</w:t>
      </w:r>
      <w:r w:rsidR="0088227D" w:rsidRPr="00676C59">
        <w:rPr>
          <w:rFonts w:ascii="Arial" w:hAnsi="Arial" w:cs="Arial"/>
          <w:sz w:val="22"/>
          <w:szCs w:val="22"/>
        </w:rPr>
        <w:t xml:space="preserve"> from this project</w:t>
      </w:r>
      <w:r w:rsidR="00DD6E67">
        <w:rPr>
          <w:rFonts w:ascii="Arial" w:hAnsi="Arial" w:cs="Arial"/>
          <w:sz w:val="22"/>
          <w:szCs w:val="22"/>
        </w:rPr>
        <w:t xml:space="preserve"> (see Budget Justification)</w:t>
      </w:r>
      <w:r w:rsidR="00EB4B0B" w:rsidRPr="00676C59">
        <w:rPr>
          <w:rFonts w:ascii="Arial" w:hAnsi="Arial" w:cs="Arial"/>
          <w:sz w:val="22"/>
          <w:szCs w:val="22"/>
        </w:rPr>
        <w:t xml:space="preserve">. </w:t>
      </w:r>
    </w:p>
    <w:p w14:paraId="1F34D894" w14:textId="049D6DAE" w:rsidR="00B11108" w:rsidRPr="00387706" w:rsidRDefault="00B11108" w:rsidP="00EB4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sz w:val="22"/>
          <w:szCs w:val="22"/>
        </w:rPr>
      </w:pPr>
      <w:r w:rsidRPr="00676C59">
        <w:rPr>
          <w:rFonts w:ascii="Arial" w:hAnsi="Arial" w:cs="Arial"/>
          <w:sz w:val="22"/>
          <w:szCs w:val="22"/>
        </w:rPr>
        <w:t xml:space="preserve">5. </w:t>
      </w:r>
      <w:r w:rsidRPr="00676C59">
        <w:rPr>
          <w:rFonts w:ascii="Arial" w:hAnsi="Arial" w:cs="Arial"/>
          <w:b/>
          <w:bCs/>
          <w:i/>
          <w:iCs/>
          <w:sz w:val="22"/>
          <w:szCs w:val="22"/>
        </w:rPr>
        <w:t>Archiving of Data</w:t>
      </w:r>
    </w:p>
    <w:p w14:paraId="6867CB56" w14:textId="512F768A" w:rsidR="001A227B" w:rsidRDefault="00B11108" w:rsidP="00EB4B0B">
      <w:pPr>
        <w:rPr>
          <w:rFonts w:ascii="Arial" w:hAnsi="Arial" w:cs="Arial"/>
          <w:sz w:val="22"/>
          <w:szCs w:val="22"/>
        </w:rPr>
      </w:pPr>
      <w:r w:rsidRPr="00676C59">
        <w:rPr>
          <w:rFonts w:ascii="Arial" w:hAnsi="Arial" w:cs="Arial"/>
          <w:sz w:val="22"/>
          <w:szCs w:val="22"/>
        </w:rPr>
        <w:t>Specimens will be archived, curated and maintained with associated metadata following the guidelines and best practices of each respective institution</w:t>
      </w:r>
      <w:r w:rsidR="0088227D" w:rsidRPr="00676C59">
        <w:rPr>
          <w:rFonts w:ascii="Arial" w:hAnsi="Arial" w:cs="Arial"/>
          <w:sz w:val="22"/>
          <w:szCs w:val="22"/>
        </w:rPr>
        <w:t xml:space="preserve"> (EHA, CU, UNAM)</w:t>
      </w:r>
      <w:r w:rsidRPr="00676C59">
        <w:rPr>
          <w:rFonts w:ascii="Arial" w:hAnsi="Arial" w:cs="Arial"/>
          <w:sz w:val="22"/>
          <w:szCs w:val="22"/>
        </w:rPr>
        <w:t xml:space="preserve">. This will </w:t>
      </w:r>
      <w:r w:rsidR="00DD6E67">
        <w:rPr>
          <w:rFonts w:ascii="Arial" w:hAnsi="Arial" w:cs="Arial"/>
          <w:sz w:val="22"/>
          <w:szCs w:val="22"/>
        </w:rPr>
        <w:t>e</w:t>
      </w:r>
      <w:r w:rsidR="00DD6E67" w:rsidRPr="00676C59">
        <w:rPr>
          <w:rFonts w:ascii="Arial" w:hAnsi="Arial" w:cs="Arial"/>
          <w:sz w:val="22"/>
          <w:szCs w:val="22"/>
        </w:rPr>
        <w:t xml:space="preserve">nsure </w:t>
      </w:r>
      <w:r w:rsidRPr="00676C59">
        <w:rPr>
          <w:rFonts w:ascii="Arial" w:hAnsi="Arial" w:cs="Arial"/>
          <w:sz w:val="22"/>
          <w:szCs w:val="22"/>
        </w:rPr>
        <w:t xml:space="preserve">long-term public access to the core primary data. </w:t>
      </w:r>
      <w:r w:rsidR="0088227D" w:rsidRPr="00676C59">
        <w:rPr>
          <w:rFonts w:ascii="Arial" w:hAnsi="Arial" w:cs="Arial"/>
          <w:sz w:val="22"/>
          <w:szCs w:val="22"/>
        </w:rPr>
        <w:t>We propose to use a 3-level distributed model for data archiving and preservation</w:t>
      </w:r>
      <w:r w:rsidR="0010789D">
        <w:rPr>
          <w:rFonts w:ascii="Arial" w:hAnsi="Arial" w:cs="Arial"/>
          <w:sz w:val="22"/>
          <w:szCs w:val="22"/>
        </w:rPr>
        <w:t>, as follows:</w:t>
      </w:r>
      <w:r w:rsidR="0088227D" w:rsidRPr="00676C59">
        <w:rPr>
          <w:rFonts w:ascii="Arial" w:hAnsi="Arial" w:cs="Arial"/>
          <w:sz w:val="22"/>
          <w:szCs w:val="22"/>
        </w:rPr>
        <w:t xml:space="preserve"> 1) Each group will use its data </w:t>
      </w:r>
      <w:r w:rsidR="0088227D" w:rsidRPr="001F732B">
        <w:rPr>
          <w:rFonts w:ascii="Arial" w:hAnsi="Arial" w:cs="Arial"/>
          <w:sz w:val="22"/>
          <w:szCs w:val="22"/>
          <w:lang w:val="en-US"/>
        </w:rPr>
        <w:t>center</w:t>
      </w:r>
      <w:r w:rsidR="0088227D" w:rsidRPr="00676C59">
        <w:rPr>
          <w:rFonts w:ascii="Arial" w:hAnsi="Arial" w:cs="Arial"/>
          <w:sz w:val="22"/>
          <w:szCs w:val="22"/>
        </w:rPr>
        <w:t xml:space="preserve"> to collect, host, process, and distribute their datasets and metadata, which ensures flexibility, and timely documentation among various disciplines and groups. 2) The data products from individual groups will be assembled to support data synthesis, analysis and assimilation. We will ingest and archive all the data sets collected from this project into </w:t>
      </w:r>
      <w:r w:rsidR="00112141">
        <w:rPr>
          <w:rFonts w:ascii="Arial" w:hAnsi="Arial" w:cs="Arial"/>
          <w:sz w:val="22"/>
          <w:szCs w:val="22"/>
        </w:rPr>
        <w:t xml:space="preserve">our </w:t>
      </w:r>
      <w:r w:rsidR="0088227D" w:rsidRPr="00676C59">
        <w:rPr>
          <w:rFonts w:ascii="Arial" w:hAnsi="Arial" w:cs="Arial"/>
          <w:sz w:val="22"/>
          <w:szCs w:val="22"/>
        </w:rPr>
        <w:t>data</w:t>
      </w:r>
      <w:r w:rsidR="00112141">
        <w:rPr>
          <w:rFonts w:ascii="Arial" w:hAnsi="Arial" w:cs="Arial"/>
          <w:sz w:val="22"/>
          <w:szCs w:val="22"/>
        </w:rPr>
        <w:t>base and we will develop a web-application to be deployed on the cloud</w:t>
      </w:r>
      <w:r w:rsidR="007910B0">
        <w:rPr>
          <w:rFonts w:ascii="Arial" w:hAnsi="Arial" w:cs="Arial"/>
          <w:sz w:val="22"/>
          <w:szCs w:val="22"/>
        </w:rPr>
        <w:t xml:space="preserve">. We will use this application to </w:t>
      </w:r>
      <w:r w:rsidR="0088227D" w:rsidRPr="00676C59">
        <w:rPr>
          <w:rFonts w:ascii="Arial" w:hAnsi="Arial" w:cs="Arial"/>
          <w:sz w:val="22"/>
          <w:szCs w:val="22"/>
        </w:rPr>
        <w:t>query, visualiz</w:t>
      </w:r>
      <w:r w:rsidR="007910B0">
        <w:rPr>
          <w:rFonts w:ascii="Arial" w:hAnsi="Arial" w:cs="Arial"/>
          <w:sz w:val="22"/>
          <w:szCs w:val="22"/>
        </w:rPr>
        <w:t xml:space="preserve">e </w:t>
      </w:r>
      <w:r w:rsidR="0088227D" w:rsidRPr="00676C59">
        <w:rPr>
          <w:rFonts w:ascii="Arial" w:hAnsi="Arial" w:cs="Arial"/>
          <w:sz w:val="22"/>
          <w:szCs w:val="22"/>
        </w:rPr>
        <w:t>and distribu</w:t>
      </w:r>
      <w:r w:rsidR="007910B0">
        <w:rPr>
          <w:rFonts w:ascii="Arial" w:hAnsi="Arial" w:cs="Arial"/>
          <w:sz w:val="22"/>
          <w:szCs w:val="22"/>
        </w:rPr>
        <w:t>te data and</w:t>
      </w:r>
      <w:r w:rsidR="0088227D" w:rsidRPr="00676C59">
        <w:rPr>
          <w:rFonts w:ascii="Arial" w:hAnsi="Arial" w:cs="Arial"/>
          <w:sz w:val="22"/>
          <w:szCs w:val="22"/>
        </w:rPr>
        <w:t xml:space="preserve"> to track and manage datasets a</w:t>
      </w:r>
      <w:r w:rsidR="007910B0">
        <w:rPr>
          <w:rFonts w:ascii="Arial" w:hAnsi="Arial" w:cs="Arial"/>
          <w:sz w:val="22"/>
          <w:szCs w:val="22"/>
        </w:rPr>
        <w:t xml:space="preserve">nd metadata. </w:t>
      </w:r>
      <w:r w:rsidR="0088227D" w:rsidRPr="00676C59">
        <w:rPr>
          <w:rFonts w:ascii="Arial" w:hAnsi="Arial" w:cs="Arial"/>
          <w:sz w:val="22"/>
          <w:szCs w:val="22"/>
        </w:rPr>
        <w:t xml:space="preserve">3) All datasets collected in the project will be </w:t>
      </w:r>
      <w:r w:rsidR="007910B0">
        <w:rPr>
          <w:rFonts w:ascii="Arial" w:hAnsi="Arial" w:cs="Arial"/>
          <w:sz w:val="22"/>
          <w:szCs w:val="22"/>
        </w:rPr>
        <w:t>submitted</w:t>
      </w:r>
      <w:r w:rsidR="007910B0" w:rsidRPr="00676C59">
        <w:rPr>
          <w:rFonts w:ascii="Arial" w:hAnsi="Arial" w:cs="Arial"/>
          <w:sz w:val="22"/>
          <w:szCs w:val="22"/>
        </w:rPr>
        <w:t xml:space="preserve"> </w:t>
      </w:r>
      <w:r w:rsidR="0088227D" w:rsidRPr="00676C59">
        <w:rPr>
          <w:rFonts w:ascii="Arial" w:hAnsi="Arial" w:cs="Arial"/>
          <w:sz w:val="22"/>
          <w:szCs w:val="22"/>
        </w:rPr>
        <w:t>into open-access digital arch</w:t>
      </w:r>
      <w:r w:rsidR="004864FC">
        <w:rPr>
          <w:rFonts w:ascii="Arial" w:hAnsi="Arial" w:cs="Arial"/>
          <w:sz w:val="22"/>
          <w:szCs w:val="22"/>
        </w:rPr>
        <w:t xml:space="preserve">ives including: Dryad, </w:t>
      </w:r>
      <w:proofErr w:type="spellStart"/>
      <w:r w:rsidR="004864FC">
        <w:rPr>
          <w:rFonts w:ascii="Arial" w:hAnsi="Arial" w:cs="Arial"/>
          <w:sz w:val="22"/>
          <w:szCs w:val="22"/>
        </w:rPr>
        <w:t>Genbank</w:t>
      </w:r>
      <w:proofErr w:type="spellEnd"/>
      <w:r w:rsidR="004864FC">
        <w:rPr>
          <w:rFonts w:ascii="Arial" w:hAnsi="Arial" w:cs="Arial"/>
          <w:sz w:val="22"/>
          <w:szCs w:val="22"/>
        </w:rPr>
        <w:t>,</w:t>
      </w:r>
      <w:r w:rsidR="00280022" w:rsidRPr="00676C59">
        <w:rPr>
          <w:rFonts w:ascii="Arial" w:hAnsi="Arial" w:cs="Arial"/>
          <w:sz w:val="22"/>
          <w:szCs w:val="22"/>
        </w:rPr>
        <w:t xml:space="preserve"> </w:t>
      </w:r>
      <w:proofErr w:type="spellStart"/>
      <w:r w:rsidR="00280022" w:rsidRPr="00676C59">
        <w:rPr>
          <w:rFonts w:ascii="Arial" w:hAnsi="Arial" w:cs="Arial"/>
          <w:sz w:val="22"/>
          <w:szCs w:val="22"/>
        </w:rPr>
        <w:t>TreeBASE</w:t>
      </w:r>
      <w:proofErr w:type="spellEnd"/>
      <w:r w:rsidR="00280022" w:rsidRPr="00676C59">
        <w:rPr>
          <w:rFonts w:ascii="Arial" w:hAnsi="Arial" w:cs="Arial"/>
          <w:sz w:val="22"/>
          <w:szCs w:val="22"/>
        </w:rPr>
        <w:t xml:space="preserve">, </w:t>
      </w:r>
      <w:r w:rsidR="007910B0">
        <w:rPr>
          <w:rFonts w:ascii="Arial" w:hAnsi="Arial" w:cs="Arial"/>
          <w:sz w:val="22"/>
          <w:szCs w:val="22"/>
        </w:rPr>
        <w:t xml:space="preserve">and all analytical code will available in our public repository in </w:t>
      </w:r>
      <w:proofErr w:type="spellStart"/>
      <w:r w:rsidR="0088227D" w:rsidRPr="00676C59">
        <w:rPr>
          <w:rFonts w:ascii="Arial" w:hAnsi="Arial" w:cs="Arial"/>
          <w:sz w:val="22"/>
          <w:szCs w:val="22"/>
        </w:rPr>
        <w:t>Github</w:t>
      </w:r>
      <w:proofErr w:type="spellEnd"/>
      <w:r w:rsidR="007910B0">
        <w:rPr>
          <w:rFonts w:ascii="Arial" w:hAnsi="Arial" w:cs="Arial"/>
          <w:sz w:val="22"/>
          <w:szCs w:val="22"/>
        </w:rPr>
        <w:t>.</w:t>
      </w:r>
      <w:r w:rsidR="0088227D" w:rsidRPr="00676C59">
        <w:rPr>
          <w:rFonts w:ascii="Arial" w:hAnsi="Arial" w:cs="Arial"/>
          <w:sz w:val="22"/>
          <w:szCs w:val="22"/>
        </w:rPr>
        <w:t xml:space="preserve"> We also recognize the value added to the broader research community by other data </w:t>
      </w:r>
      <w:proofErr w:type="spellStart"/>
      <w:r w:rsidR="0088227D" w:rsidRPr="00676C59">
        <w:rPr>
          <w:rFonts w:ascii="Arial" w:hAnsi="Arial" w:cs="Arial"/>
          <w:sz w:val="22"/>
          <w:szCs w:val="22"/>
        </w:rPr>
        <w:t>centers</w:t>
      </w:r>
      <w:proofErr w:type="spellEnd"/>
      <w:r w:rsidR="0088227D" w:rsidRPr="00676C59">
        <w:rPr>
          <w:rFonts w:ascii="Arial" w:hAnsi="Arial" w:cs="Arial"/>
          <w:sz w:val="22"/>
          <w:szCs w:val="22"/>
        </w:rPr>
        <w:t xml:space="preserve"> (for example, NCEAS Data Repository for ecological data). Following successful funding, we plan to work with NCEAS Data Repository to establish a mentoring and collaborative relationship that enables our team to develop long-term archival mechanisms.</w:t>
      </w:r>
    </w:p>
    <w:p w14:paraId="22E2F9B1" w14:textId="2E45DFBA" w:rsidR="001A227B" w:rsidRDefault="001A227B" w:rsidP="00EB4B0B">
      <w:pPr>
        <w:rPr>
          <w:rFonts w:ascii="Arial" w:hAnsi="Arial" w:cs="Arial"/>
          <w:b/>
          <w:sz w:val="22"/>
          <w:szCs w:val="22"/>
        </w:rPr>
      </w:pPr>
      <w:r w:rsidRPr="00770C86">
        <w:rPr>
          <w:rFonts w:ascii="Arial" w:hAnsi="Arial" w:cs="Arial"/>
          <w:sz w:val="22"/>
          <w:szCs w:val="22"/>
        </w:rPr>
        <w:t>6.</w:t>
      </w:r>
      <w:r w:rsidRPr="001F732B">
        <w:rPr>
          <w:rFonts w:ascii="Arial" w:hAnsi="Arial" w:cs="Arial"/>
          <w:b/>
          <w:sz w:val="22"/>
          <w:szCs w:val="22"/>
        </w:rPr>
        <w:t xml:space="preserve"> </w:t>
      </w:r>
      <w:r w:rsidRPr="00770C86">
        <w:rPr>
          <w:rFonts w:ascii="Arial" w:hAnsi="Arial" w:cs="Arial"/>
          <w:b/>
          <w:i/>
          <w:sz w:val="22"/>
          <w:szCs w:val="22"/>
        </w:rPr>
        <w:t>Data sharing among labs and PIs during course of project</w:t>
      </w:r>
    </w:p>
    <w:p w14:paraId="7891B00C" w14:textId="247B4BB6" w:rsidR="001A227B" w:rsidRPr="001A227B" w:rsidRDefault="001B2C1E" w:rsidP="00EB4B0B">
      <w:pPr>
        <w:rPr>
          <w:rFonts w:ascii="Arial" w:hAnsi="Arial" w:cs="Arial"/>
          <w:sz w:val="22"/>
          <w:szCs w:val="22"/>
        </w:rPr>
      </w:pPr>
      <w:r>
        <w:rPr>
          <w:rFonts w:ascii="Arial" w:hAnsi="Arial" w:cs="Arial"/>
          <w:sz w:val="22"/>
          <w:szCs w:val="22"/>
        </w:rPr>
        <w:t xml:space="preserve">Our </w:t>
      </w:r>
      <w:r w:rsidR="001F732B">
        <w:rPr>
          <w:rFonts w:ascii="Arial" w:hAnsi="Arial" w:cs="Arial"/>
          <w:sz w:val="22"/>
          <w:szCs w:val="22"/>
        </w:rPr>
        <w:t>f</w:t>
      </w:r>
      <w:r>
        <w:rPr>
          <w:rFonts w:ascii="Arial" w:hAnsi="Arial" w:cs="Arial"/>
          <w:sz w:val="22"/>
          <w:szCs w:val="22"/>
        </w:rPr>
        <w:t xml:space="preserve">ormat, </w:t>
      </w:r>
      <w:r w:rsidR="001F732B">
        <w:rPr>
          <w:rFonts w:ascii="Arial" w:hAnsi="Arial" w:cs="Arial"/>
          <w:sz w:val="22"/>
          <w:szCs w:val="22"/>
        </w:rPr>
        <w:t>a</w:t>
      </w:r>
      <w:r>
        <w:rPr>
          <w:rFonts w:ascii="Arial" w:hAnsi="Arial" w:cs="Arial"/>
          <w:sz w:val="22"/>
          <w:szCs w:val="22"/>
        </w:rPr>
        <w:t xml:space="preserve">ccess, </w:t>
      </w:r>
      <w:r w:rsidR="001F732B">
        <w:rPr>
          <w:rFonts w:ascii="Arial" w:hAnsi="Arial" w:cs="Arial"/>
          <w:sz w:val="22"/>
          <w:szCs w:val="22"/>
        </w:rPr>
        <w:t>s</w:t>
      </w:r>
      <w:r>
        <w:rPr>
          <w:rFonts w:ascii="Arial" w:hAnsi="Arial" w:cs="Arial"/>
          <w:sz w:val="22"/>
          <w:szCs w:val="22"/>
        </w:rPr>
        <w:t xml:space="preserve">haring and </w:t>
      </w:r>
      <w:r w:rsidR="001F732B">
        <w:rPr>
          <w:rFonts w:ascii="Arial" w:hAnsi="Arial" w:cs="Arial"/>
          <w:sz w:val="22"/>
          <w:szCs w:val="22"/>
        </w:rPr>
        <w:t>a</w:t>
      </w:r>
      <w:r>
        <w:rPr>
          <w:rFonts w:ascii="Arial" w:hAnsi="Arial" w:cs="Arial"/>
          <w:sz w:val="22"/>
          <w:szCs w:val="22"/>
        </w:rPr>
        <w:t>rchiving practices outlined above will ensure high-level coordination and collaboration among partners on this project. We will conduct all research</w:t>
      </w:r>
      <w:r w:rsidR="00CE1D31">
        <w:rPr>
          <w:rFonts w:ascii="Arial" w:hAnsi="Arial" w:cs="Arial"/>
          <w:sz w:val="22"/>
          <w:szCs w:val="22"/>
        </w:rPr>
        <w:t>,</w:t>
      </w:r>
      <w:r>
        <w:rPr>
          <w:rFonts w:ascii="Arial" w:hAnsi="Arial" w:cs="Arial"/>
          <w:sz w:val="22"/>
          <w:szCs w:val="22"/>
        </w:rPr>
        <w:t xml:space="preserve"> </w:t>
      </w:r>
      <w:r w:rsidR="00CE1D31">
        <w:rPr>
          <w:rFonts w:ascii="Arial" w:hAnsi="Arial" w:cs="Arial"/>
          <w:sz w:val="22"/>
          <w:szCs w:val="22"/>
        </w:rPr>
        <w:t xml:space="preserve">project </w:t>
      </w:r>
      <w:r>
        <w:rPr>
          <w:rFonts w:ascii="Arial" w:hAnsi="Arial" w:cs="Arial"/>
          <w:sz w:val="22"/>
          <w:szCs w:val="22"/>
        </w:rPr>
        <w:t xml:space="preserve">development and analyses collaboratively within our </w:t>
      </w:r>
      <w:r w:rsidR="00B113BD">
        <w:rPr>
          <w:rFonts w:ascii="Arial" w:hAnsi="Arial" w:cs="Arial"/>
          <w:sz w:val="22"/>
          <w:szCs w:val="22"/>
        </w:rPr>
        <w:t xml:space="preserve">multidisciplinary </w:t>
      </w:r>
      <w:r>
        <w:rPr>
          <w:rFonts w:ascii="Arial" w:hAnsi="Arial" w:cs="Arial"/>
          <w:sz w:val="22"/>
          <w:szCs w:val="22"/>
        </w:rPr>
        <w:t>team</w:t>
      </w:r>
      <w:r w:rsidR="00B113BD">
        <w:rPr>
          <w:rFonts w:ascii="Arial" w:hAnsi="Arial" w:cs="Arial"/>
          <w:sz w:val="22"/>
          <w:szCs w:val="22"/>
        </w:rPr>
        <w:t xml:space="preserve">. </w:t>
      </w:r>
      <w:r w:rsidR="004E03EE">
        <w:rPr>
          <w:rFonts w:ascii="Arial" w:hAnsi="Arial" w:cs="Arial"/>
          <w:sz w:val="22"/>
          <w:szCs w:val="22"/>
        </w:rPr>
        <w:t>Coordination will occur via</w:t>
      </w:r>
      <w:r w:rsidR="006E09D4" w:rsidRPr="003E7202">
        <w:rPr>
          <w:rFonts w:ascii="Arial" w:hAnsi="Arial" w:cs="Arial"/>
          <w:sz w:val="22"/>
          <w:szCs w:val="22"/>
        </w:rPr>
        <w:t xml:space="preserve"> monthly conference </w:t>
      </w:r>
      <w:r w:rsidR="006E09D4">
        <w:rPr>
          <w:rFonts w:ascii="Arial" w:hAnsi="Arial" w:cs="Arial"/>
          <w:sz w:val="22"/>
          <w:szCs w:val="22"/>
        </w:rPr>
        <w:t>c</w:t>
      </w:r>
      <w:r w:rsidR="006E09D4" w:rsidRPr="003E7202">
        <w:rPr>
          <w:rFonts w:ascii="Arial" w:hAnsi="Arial" w:cs="Arial"/>
          <w:sz w:val="22"/>
          <w:szCs w:val="22"/>
        </w:rPr>
        <w:t xml:space="preserve">alls with all project staff. In addition, an annual, in-person management meeting will be held at EHA’s offices in New York. </w:t>
      </w:r>
      <w:r w:rsidR="006E09D4">
        <w:rPr>
          <w:rFonts w:ascii="Arial" w:hAnsi="Arial" w:cs="Arial"/>
          <w:sz w:val="22"/>
          <w:szCs w:val="22"/>
        </w:rPr>
        <w:t>J</w:t>
      </w:r>
      <w:r w:rsidR="006E09D4" w:rsidRPr="003E7202">
        <w:rPr>
          <w:rFonts w:ascii="Arial" w:hAnsi="Arial" w:cs="Arial"/>
          <w:sz w:val="22"/>
          <w:szCs w:val="22"/>
        </w:rPr>
        <w:t xml:space="preserve">oint UNAM-EHA-CII teams </w:t>
      </w:r>
      <w:r w:rsidR="006E09D4">
        <w:rPr>
          <w:rFonts w:ascii="Arial" w:hAnsi="Arial" w:cs="Arial"/>
          <w:sz w:val="22"/>
          <w:szCs w:val="22"/>
        </w:rPr>
        <w:t>will conduct field research</w:t>
      </w:r>
      <w:r w:rsidR="008B6E21">
        <w:rPr>
          <w:rFonts w:ascii="Arial" w:hAnsi="Arial" w:cs="Arial"/>
          <w:sz w:val="22"/>
          <w:szCs w:val="22"/>
        </w:rPr>
        <w:t>,</w:t>
      </w:r>
      <w:r w:rsidR="006E09D4">
        <w:rPr>
          <w:rFonts w:ascii="Arial" w:hAnsi="Arial" w:cs="Arial"/>
          <w:sz w:val="22"/>
          <w:szCs w:val="22"/>
        </w:rPr>
        <w:t xml:space="preserve"> and travel between the US and Mexico will occur for both US and Mexican staff</w:t>
      </w:r>
      <w:r w:rsidR="008B6E21">
        <w:rPr>
          <w:rFonts w:ascii="Arial" w:hAnsi="Arial" w:cs="Arial"/>
          <w:sz w:val="22"/>
          <w:szCs w:val="22"/>
        </w:rPr>
        <w:t>. These practices will</w:t>
      </w:r>
      <w:r w:rsidR="006E09D4">
        <w:rPr>
          <w:rFonts w:ascii="Arial" w:hAnsi="Arial" w:cs="Arial"/>
          <w:sz w:val="22"/>
          <w:szCs w:val="22"/>
        </w:rPr>
        <w:t xml:space="preserve"> ensure a mutual understanding of </w:t>
      </w:r>
      <w:r w:rsidR="004E03EE">
        <w:rPr>
          <w:rFonts w:ascii="Arial" w:hAnsi="Arial" w:cs="Arial"/>
          <w:sz w:val="22"/>
          <w:szCs w:val="22"/>
        </w:rPr>
        <w:t>methods</w:t>
      </w:r>
      <w:r w:rsidR="008B6E21">
        <w:rPr>
          <w:rFonts w:ascii="Arial" w:hAnsi="Arial" w:cs="Arial"/>
          <w:sz w:val="22"/>
          <w:szCs w:val="22"/>
        </w:rPr>
        <w:t>, ownership stakes in all data collected and analysed,</w:t>
      </w:r>
      <w:r w:rsidR="006E09D4">
        <w:rPr>
          <w:rFonts w:ascii="Arial" w:hAnsi="Arial" w:cs="Arial"/>
          <w:sz w:val="22"/>
          <w:szCs w:val="22"/>
        </w:rPr>
        <w:t xml:space="preserve"> and </w:t>
      </w:r>
      <w:r w:rsidR="004E03EE">
        <w:rPr>
          <w:rFonts w:ascii="Arial" w:hAnsi="Arial" w:cs="Arial"/>
          <w:sz w:val="22"/>
          <w:szCs w:val="22"/>
        </w:rPr>
        <w:t>effective</w:t>
      </w:r>
      <w:r w:rsidR="006E09D4">
        <w:rPr>
          <w:rFonts w:ascii="Arial" w:hAnsi="Arial" w:cs="Arial"/>
          <w:sz w:val="22"/>
          <w:szCs w:val="22"/>
        </w:rPr>
        <w:t xml:space="preserve"> collaboration</w:t>
      </w:r>
      <w:r w:rsidR="008B6E21">
        <w:rPr>
          <w:rFonts w:ascii="Arial" w:hAnsi="Arial" w:cs="Arial"/>
          <w:sz w:val="22"/>
          <w:szCs w:val="22"/>
        </w:rPr>
        <w:t xml:space="preserve"> towards the goals of the project</w:t>
      </w:r>
      <w:r w:rsidR="006E09D4" w:rsidRPr="003E7202">
        <w:rPr>
          <w:rFonts w:ascii="Arial" w:hAnsi="Arial" w:cs="Arial"/>
          <w:sz w:val="22"/>
          <w:szCs w:val="22"/>
        </w:rPr>
        <w:t>.</w:t>
      </w:r>
      <w:r w:rsidR="008B6E21">
        <w:rPr>
          <w:rFonts w:ascii="Arial" w:hAnsi="Arial" w:cs="Arial"/>
          <w:sz w:val="22"/>
          <w:szCs w:val="22"/>
        </w:rPr>
        <w:t xml:space="preserve"> Our team has a long history of </w:t>
      </w:r>
      <w:r w:rsidR="004E03EE">
        <w:rPr>
          <w:rFonts w:ascii="Arial" w:hAnsi="Arial" w:cs="Arial"/>
          <w:sz w:val="22"/>
          <w:szCs w:val="22"/>
        </w:rPr>
        <w:t>outstanding</w:t>
      </w:r>
      <w:r w:rsidR="008B6E21">
        <w:rPr>
          <w:rFonts w:ascii="Arial" w:hAnsi="Arial" w:cs="Arial"/>
          <w:sz w:val="22"/>
          <w:szCs w:val="22"/>
        </w:rPr>
        <w:t xml:space="preserve"> collaboration implementing these principals. </w:t>
      </w:r>
    </w:p>
    <w:sectPr w:rsidR="001A227B" w:rsidRPr="001A227B" w:rsidSect="0010789D">
      <w:headerReference w:type="default" r:id="rId9"/>
      <w:footerReference w:type="even"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 w:author="Carlos Zambrana" w:date="2015-03-27T18:46:00Z" w:initials="CZ">
    <w:p w14:paraId="5F6A901F" w14:textId="12B0AE0E" w:rsidR="0059757A" w:rsidRDefault="0059757A">
      <w:pPr>
        <w:pStyle w:val="CommentText"/>
      </w:pPr>
      <w:r>
        <w:rPr>
          <w:rStyle w:val="CommentReference"/>
        </w:rPr>
        <w:annotationRef/>
      </w:r>
      <w:r>
        <w:t>We need to verify this with Kevin.</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75162" w14:textId="77777777" w:rsidR="0059757A" w:rsidRDefault="0059757A" w:rsidP="00BE75C8">
      <w:r>
        <w:separator/>
      </w:r>
    </w:p>
  </w:endnote>
  <w:endnote w:type="continuationSeparator" w:id="0">
    <w:p w14:paraId="795E4216" w14:textId="77777777" w:rsidR="0059757A" w:rsidRDefault="0059757A" w:rsidP="00BE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EA8F4" w14:textId="77777777" w:rsidR="0059757A" w:rsidRDefault="0059757A" w:rsidP="00D869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1A1184" w14:textId="77777777" w:rsidR="0059757A" w:rsidRDefault="0059757A" w:rsidP="00BE75C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CA72B" w14:textId="77777777" w:rsidR="0059757A" w:rsidRDefault="0059757A" w:rsidP="00D869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12D9B">
      <w:rPr>
        <w:rStyle w:val="PageNumber"/>
        <w:noProof/>
      </w:rPr>
      <w:t>1</w:t>
    </w:r>
    <w:r>
      <w:rPr>
        <w:rStyle w:val="PageNumber"/>
      </w:rPr>
      <w:fldChar w:fldCharType="end"/>
    </w:r>
  </w:p>
  <w:p w14:paraId="6C3EE679" w14:textId="77777777" w:rsidR="0059757A" w:rsidRDefault="0059757A" w:rsidP="00BE75C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580589" w14:textId="77777777" w:rsidR="0059757A" w:rsidRDefault="0059757A" w:rsidP="00BE75C8">
      <w:r>
        <w:separator/>
      </w:r>
    </w:p>
  </w:footnote>
  <w:footnote w:type="continuationSeparator" w:id="0">
    <w:p w14:paraId="47D60C91" w14:textId="77777777" w:rsidR="0059757A" w:rsidRDefault="0059757A" w:rsidP="00BE75C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9476" w14:textId="64D770A4" w:rsidR="0059757A" w:rsidRPr="007D5B78" w:rsidRDefault="0059757A" w:rsidP="007D5B78">
    <w:pPr>
      <w:pStyle w:val="Header"/>
      <w:jc w:val="right"/>
      <w:rPr>
        <w:rFonts w:ascii="Arial" w:hAnsi="Arial" w:cs="Arial"/>
        <w:sz w:val="22"/>
        <w:szCs w:val="22"/>
      </w:rPr>
    </w:pPr>
    <w:proofErr w:type="spellStart"/>
    <w:r w:rsidRPr="007D5B78">
      <w:rPr>
        <w:rFonts w:ascii="Arial" w:hAnsi="Arial" w:cs="Arial"/>
        <w:sz w:val="22"/>
        <w:szCs w:val="22"/>
      </w:rPr>
      <w:t>Daszak</w:t>
    </w:r>
    <w:proofErr w:type="spellEnd"/>
    <w:r w:rsidRPr="007D5B78">
      <w:rPr>
        <w:rFonts w:ascii="Arial" w:hAnsi="Arial" w:cs="Arial"/>
        <w:sz w:val="22"/>
        <w:szCs w:val="22"/>
      </w:rPr>
      <w:t>, Peter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64FF4"/>
    <w:multiLevelType w:val="hybridMultilevel"/>
    <w:tmpl w:val="04B62B7A"/>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108"/>
    <w:rsid w:val="00045471"/>
    <w:rsid w:val="000958C2"/>
    <w:rsid w:val="0010789D"/>
    <w:rsid w:val="001114DE"/>
    <w:rsid w:val="00112141"/>
    <w:rsid w:val="00117679"/>
    <w:rsid w:val="0015196A"/>
    <w:rsid w:val="00156A9B"/>
    <w:rsid w:val="0017521A"/>
    <w:rsid w:val="00183B71"/>
    <w:rsid w:val="001A227B"/>
    <w:rsid w:val="001B2C1E"/>
    <w:rsid w:val="001F732B"/>
    <w:rsid w:val="00205A84"/>
    <w:rsid w:val="00222CC1"/>
    <w:rsid w:val="00261B08"/>
    <w:rsid w:val="002763C0"/>
    <w:rsid w:val="00280022"/>
    <w:rsid w:val="00280F97"/>
    <w:rsid w:val="002864BF"/>
    <w:rsid w:val="002B5CDE"/>
    <w:rsid w:val="002D4819"/>
    <w:rsid w:val="002F1781"/>
    <w:rsid w:val="002F656B"/>
    <w:rsid w:val="002F6D79"/>
    <w:rsid w:val="00304C03"/>
    <w:rsid w:val="003525CF"/>
    <w:rsid w:val="0038738B"/>
    <w:rsid w:val="00387706"/>
    <w:rsid w:val="00392A1B"/>
    <w:rsid w:val="003B06B0"/>
    <w:rsid w:val="0040183B"/>
    <w:rsid w:val="00424421"/>
    <w:rsid w:val="00456324"/>
    <w:rsid w:val="004864FC"/>
    <w:rsid w:val="004A29A3"/>
    <w:rsid w:val="004C21DC"/>
    <w:rsid w:val="004D36F1"/>
    <w:rsid w:val="004D675E"/>
    <w:rsid w:val="004E03EE"/>
    <w:rsid w:val="004F0337"/>
    <w:rsid w:val="00547617"/>
    <w:rsid w:val="005763DD"/>
    <w:rsid w:val="005905F7"/>
    <w:rsid w:val="0059757A"/>
    <w:rsid w:val="005E56B2"/>
    <w:rsid w:val="006104BD"/>
    <w:rsid w:val="00676C59"/>
    <w:rsid w:val="006C24F6"/>
    <w:rsid w:val="006C3139"/>
    <w:rsid w:val="006E09D4"/>
    <w:rsid w:val="00712D9B"/>
    <w:rsid w:val="00717EF3"/>
    <w:rsid w:val="0073009F"/>
    <w:rsid w:val="00735243"/>
    <w:rsid w:val="00740483"/>
    <w:rsid w:val="00750B58"/>
    <w:rsid w:val="007555FC"/>
    <w:rsid w:val="0076618C"/>
    <w:rsid w:val="00770C86"/>
    <w:rsid w:val="00783898"/>
    <w:rsid w:val="007910B0"/>
    <w:rsid w:val="007D5B78"/>
    <w:rsid w:val="007F04E5"/>
    <w:rsid w:val="007F79AC"/>
    <w:rsid w:val="00847241"/>
    <w:rsid w:val="0088227D"/>
    <w:rsid w:val="008B6E21"/>
    <w:rsid w:val="008C06D5"/>
    <w:rsid w:val="008D78A0"/>
    <w:rsid w:val="008E2A22"/>
    <w:rsid w:val="00923C53"/>
    <w:rsid w:val="00950B1B"/>
    <w:rsid w:val="009700F3"/>
    <w:rsid w:val="00972737"/>
    <w:rsid w:val="009C4C08"/>
    <w:rsid w:val="00A46BF7"/>
    <w:rsid w:val="00A63060"/>
    <w:rsid w:val="00A6734A"/>
    <w:rsid w:val="00A7176B"/>
    <w:rsid w:val="00AC6D84"/>
    <w:rsid w:val="00B11108"/>
    <w:rsid w:val="00B113BD"/>
    <w:rsid w:val="00B14AE3"/>
    <w:rsid w:val="00B403F3"/>
    <w:rsid w:val="00B60599"/>
    <w:rsid w:val="00B801E2"/>
    <w:rsid w:val="00B92F45"/>
    <w:rsid w:val="00BE75C8"/>
    <w:rsid w:val="00BF1489"/>
    <w:rsid w:val="00C32463"/>
    <w:rsid w:val="00C35E28"/>
    <w:rsid w:val="00C840C7"/>
    <w:rsid w:val="00CB4EF5"/>
    <w:rsid w:val="00CE1D31"/>
    <w:rsid w:val="00D0709A"/>
    <w:rsid w:val="00D35B92"/>
    <w:rsid w:val="00D66DC2"/>
    <w:rsid w:val="00D869B9"/>
    <w:rsid w:val="00D95EFA"/>
    <w:rsid w:val="00DB6173"/>
    <w:rsid w:val="00DD6E67"/>
    <w:rsid w:val="00DE6AC9"/>
    <w:rsid w:val="00E420DD"/>
    <w:rsid w:val="00E81612"/>
    <w:rsid w:val="00E939AC"/>
    <w:rsid w:val="00EB4B0B"/>
    <w:rsid w:val="00ED3E52"/>
    <w:rsid w:val="00EF0B70"/>
    <w:rsid w:val="00F404B1"/>
    <w:rsid w:val="00F70677"/>
    <w:rsid w:val="00F85039"/>
    <w:rsid w:val="00F93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31B2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108"/>
    <w:rPr>
      <w:rFonts w:ascii="Times New Roman" w:eastAsia="ヒラギノ角ゴ Pro W3" w:hAnsi="Times New Roman" w:cs="Times New Roman"/>
      <w:color w:val="00000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11108"/>
    <w:pPr>
      <w:spacing w:line="276" w:lineRule="auto"/>
    </w:pPr>
    <w:rPr>
      <w:rFonts w:ascii="Arial" w:eastAsia="Arial" w:hAnsi="Arial" w:cs="Arial"/>
      <w:color w:val="000000"/>
      <w:sz w:val="22"/>
      <w:lang w:eastAsia="ja-JP"/>
    </w:rPr>
  </w:style>
  <w:style w:type="paragraph" w:styleId="ListParagraph">
    <w:name w:val="List Paragraph"/>
    <w:basedOn w:val="Normal"/>
    <w:uiPriority w:val="34"/>
    <w:qFormat/>
    <w:rsid w:val="00B11108"/>
    <w:pPr>
      <w:ind w:left="720"/>
      <w:contextualSpacing/>
    </w:pPr>
    <w:rPr>
      <w:rFonts w:asciiTheme="minorHAnsi" w:eastAsiaTheme="minorEastAsia" w:hAnsiTheme="minorHAnsi" w:cstheme="minorBidi"/>
      <w:color w:val="auto"/>
      <w:lang w:val="en-US" w:eastAsia="ja-JP"/>
    </w:rPr>
  </w:style>
  <w:style w:type="character" w:styleId="Hyperlink">
    <w:name w:val="Hyperlink"/>
    <w:basedOn w:val="DefaultParagraphFont"/>
    <w:uiPriority w:val="99"/>
    <w:unhideWhenUsed/>
    <w:rsid w:val="00D66DC2"/>
    <w:rPr>
      <w:color w:val="0000FF" w:themeColor="hyperlink"/>
      <w:u w:val="single"/>
    </w:rPr>
  </w:style>
  <w:style w:type="character" w:styleId="FollowedHyperlink">
    <w:name w:val="FollowedHyperlink"/>
    <w:basedOn w:val="DefaultParagraphFont"/>
    <w:uiPriority w:val="99"/>
    <w:semiHidden/>
    <w:unhideWhenUsed/>
    <w:rsid w:val="008C06D5"/>
    <w:rPr>
      <w:color w:val="800080" w:themeColor="followedHyperlink"/>
      <w:u w:val="single"/>
    </w:rPr>
  </w:style>
  <w:style w:type="paragraph" w:styleId="BalloonText">
    <w:name w:val="Balloon Text"/>
    <w:basedOn w:val="Normal"/>
    <w:link w:val="BalloonTextChar"/>
    <w:uiPriority w:val="99"/>
    <w:semiHidden/>
    <w:unhideWhenUsed/>
    <w:rsid w:val="008C06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06D5"/>
    <w:rPr>
      <w:rFonts w:ascii="Lucida Grande" w:eastAsia="ヒラギノ角ゴ Pro W3" w:hAnsi="Lucida Grande" w:cs="Lucida Grande"/>
      <w:color w:val="000000"/>
      <w:sz w:val="18"/>
      <w:szCs w:val="18"/>
      <w:lang w:val="en-AU"/>
    </w:rPr>
  </w:style>
  <w:style w:type="character" w:styleId="CommentReference">
    <w:name w:val="annotation reference"/>
    <w:basedOn w:val="DefaultParagraphFont"/>
    <w:uiPriority w:val="99"/>
    <w:semiHidden/>
    <w:unhideWhenUsed/>
    <w:rsid w:val="008D78A0"/>
    <w:rPr>
      <w:sz w:val="18"/>
      <w:szCs w:val="18"/>
    </w:rPr>
  </w:style>
  <w:style w:type="paragraph" w:styleId="CommentText">
    <w:name w:val="annotation text"/>
    <w:basedOn w:val="Normal"/>
    <w:link w:val="CommentTextChar"/>
    <w:uiPriority w:val="99"/>
    <w:semiHidden/>
    <w:unhideWhenUsed/>
    <w:rsid w:val="008D78A0"/>
  </w:style>
  <w:style w:type="character" w:customStyle="1" w:styleId="CommentTextChar">
    <w:name w:val="Comment Text Char"/>
    <w:basedOn w:val="DefaultParagraphFont"/>
    <w:link w:val="CommentText"/>
    <w:uiPriority w:val="99"/>
    <w:semiHidden/>
    <w:rsid w:val="008D78A0"/>
    <w:rPr>
      <w:rFonts w:ascii="Times New Roman" w:eastAsia="ヒラギノ角ゴ Pro W3" w:hAnsi="Times New Roman" w:cs="Times New Roman"/>
      <w:color w:val="000000"/>
      <w:lang w:val="en-AU"/>
    </w:rPr>
  </w:style>
  <w:style w:type="paragraph" w:styleId="CommentSubject">
    <w:name w:val="annotation subject"/>
    <w:basedOn w:val="CommentText"/>
    <w:next w:val="CommentText"/>
    <w:link w:val="CommentSubjectChar"/>
    <w:uiPriority w:val="99"/>
    <w:semiHidden/>
    <w:unhideWhenUsed/>
    <w:rsid w:val="008D78A0"/>
    <w:rPr>
      <w:b/>
      <w:bCs/>
      <w:sz w:val="20"/>
      <w:szCs w:val="20"/>
    </w:rPr>
  </w:style>
  <w:style w:type="character" w:customStyle="1" w:styleId="CommentSubjectChar">
    <w:name w:val="Comment Subject Char"/>
    <w:basedOn w:val="CommentTextChar"/>
    <w:link w:val="CommentSubject"/>
    <w:uiPriority w:val="99"/>
    <w:semiHidden/>
    <w:rsid w:val="008D78A0"/>
    <w:rPr>
      <w:rFonts w:ascii="Times New Roman" w:eastAsia="ヒラギノ角ゴ Pro W3" w:hAnsi="Times New Roman" w:cs="Times New Roman"/>
      <w:b/>
      <w:bCs/>
      <w:color w:val="000000"/>
      <w:sz w:val="20"/>
      <w:szCs w:val="20"/>
      <w:lang w:val="en-AU"/>
    </w:rPr>
  </w:style>
  <w:style w:type="paragraph" w:styleId="Footer">
    <w:name w:val="footer"/>
    <w:basedOn w:val="Normal"/>
    <w:link w:val="FooterChar"/>
    <w:uiPriority w:val="99"/>
    <w:unhideWhenUsed/>
    <w:rsid w:val="00BE75C8"/>
    <w:pPr>
      <w:tabs>
        <w:tab w:val="center" w:pos="4320"/>
        <w:tab w:val="right" w:pos="8640"/>
      </w:tabs>
    </w:pPr>
  </w:style>
  <w:style w:type="character" w:customStyle="1" w:styleId="FooterChar">
    <w:name w:val="Footer Char"/>
    <w:basedOn w:val="DefaultParagraphFont"/>
    <w:link w:val="Footer"/>
    <w:uiPriority w:val="99"/>
    <w:rsid w:val="00BE75C8"/>
    <w:rPr>
      <w:rFonts w:ascii="Times New Roman" w:eastAsia="ヒラギノ角ゴ Pro W3" w:hAnsi="Times New Roman" w:cs="Times New Roman"/>
      <w:color w:val="000000"/>
      <w:lang w:val="en-AU"/>
    </w:rPr>
  </w:style>
  <w:style w:type="character" w:styleId="PageNumber">
    <w:name w:val="page number"/>
    <w:basedOn w:val="DefaultParagraphFont"/>
    <w:uiPriority w:val="99"/>
    <w:semiHidden/>
    <w:unhideWhenUsed/>
    <w:rsid w:val="00BE75C8"/>
  </w:style>
  <w:style w:type="paragraph" w:styleId="Header">
    <w:name w:val="header"/>
    <w:basedOn w:val="Normal"/>
    <w:link w:val="HeaderChar"/>
    <w:uiPriority w:val="99"/>
    <w:unhideWhenUsed/>
    <w:rsid w:val="007D5B78"/>
    <w:pPr>
      <w:tabs>
        <w:tab w:val="center" w:pos="4320"/>
        <w:tab w:val="right" w:pos="8640"/>
      </w:tabs>
    </w:pPr>
  </w:style>
  <w:style w:type="character" w:customStyle="1" w:styleId="HeaderChar">
    <w:name w:val="Header Char"/>
    <w:basedOn w:val="DefaultParagraphFont"/>
    <w:link w:val="Header"/>
    <w:uiPriority w:val="99"/>
    <w:rsid w:val="007D5B78"/>
    <w:rPr>
      <w:rFonts w:ascii="Times New Roman" w:eastAsia="ヒラギノ角ゴ Pro W3" w:hAnsi="Times New Roman" w:cs="Times New Roman"/>
      <w:color w:val="000000"/>
      <w:lang w:val="en-AU"/>
    </w:rPr>
  </w:style>
  <w:style w:type="paragraph" w:styleId="Revision">
    <w:name w:val="Revision"/>
    <w:hidden/>
    <w:uiPriority w:val="99"/>
    <w:semiHidden/>
    <w:rsid w:val="00156A9B"/>
    <w:rPr>
      <w:rFonts w:ascii="Times New Roman" w:eastAsia="ヒラギノ角ゴ Pro W3" w:hAnsi="Times New Roman" w:cs="Times New Roman"/>
      <w:color w:val="000000"/>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108"/>
    <w:rPr>
      <w:rFonts w:ascii="Times New Roman" w:eastAsia="ヒラギノ角ゴ Pro W3" w:hAnsi="Times New Roman" w:cs="Times New Roman"/>
      <w:color w:val="00000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11108"/>
    <w:pPr>
      <w:spacing w:line="276" w:lineRule="auto"/>
    </w:pPr>
    <w:rPr>
      <w:rFonts w:ascii="Arial" w:eastAsia="Arial" w:hAnsi="Arial" w:cs="Arial"/>
      <w:color w:val="000000"/>
      <w:sz w:val="22"/>
      <w:lang w:eastAsia="ja-JP"/>
    </w:rPr>
  </w:style>
  <w:style w:type="paragraph" w:styleId="ListParagraph">
    <w:name w:val="List Paragraph"/>
    <w:basedOn w:val="Normal"/>
    <w:uiPriority w:val="34"/>
    <w:qFormat/>
    <w:rsid w:val="00B11108"/>
    <w:pPr>
      <w:ind w:left="720"/>
      <w:contextualSpacing/>
    </w:pPr>
    <w:rPr>
      <w:rFonts w:asciiTheme="minorHAnsi" w:eastAsiaTheme="minorEastAsia" w:hAnsiTheme="minorHAnsi" w:cstheme="minorBidi"/>
      <w:color w:val="auto"/>
      <w:lang w:val="en-US" w:eastAsia="ja-JP"/>
    </w:rPr>
  </w:style>
  <w:style w:type="character" w:styleId="Hyperlink">
    <w:name w:val="Hyperlink"/>
    <w:basedOn w:val="DefaultParagraphFont"/>
    <w:uiPriority w:val="99"/>
    <w:unhideWhenUsed/>
    <w:rsid w:val="00D66DC2"/>
    <w:rPr>
      <w:color w:val="0000FF" w:themeColor="hyperlink"/>
      <w:u w:val="single"/>
    </w:rPr>
  </w:style>
  <w:style w:type="character" w:styleId="FollowedHyperlink">
    <w:name w:val="FollowedHyperlink"/>
    <w:basedOn w:val="DefaultParagraphFont"/>
    <w:uiPriority w:val="99"/>
    <w:semiHidden/>
    <w:unhideWhenUsed/>
    <w:rsid w:val="008C06D5"/>
    <w:rPr>
      <w:color w:val="800080" w:themeColor="followedHyperlink"/>
      <w:u w:val="single"/>
    </w:rPr>
  </w:style>
  <w:style w:type="paragraph" w:styleId="BalloonText">
    <w:name w:val="Balloon Text"/>
    <w:basedOn w:val="Normal"/>
    <w:link w:val="BalloonTextChar"/>
    <w:uiPriority w:val="99"/>
    <w:semiHidden/>
    <w:unhideWhenUsed/>
    <w:rsid w:val="008C06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06D5"/>
    <w:rPr>
      <w:rFonts w:ascii="Lucida Grande" w:eastAsia="ヒラギノ角ゴ Pro W3" w:hAnsi="Lucida Grande" w:cs="Lucida Grande"/>
      <w:color w:val="000000"/>
      <w:sz w:val="18"/>
      <w:szCs w:val="18"/>
      <w:lang w:val="en-AU"/>
    </w:rPr>
  </w:style>
  <w:style w:type="character" w:styleId="CommentReference">
    <w:name w:val="annotation reference"/>
    <w:basedOn w:val="DefaultParagraphFont"/>
    <w:uiPriority w:val="99"/>
    <w:semiHidden/>
    <w:unhideWhenUsed/>
    <w:rsid w:val="008D78A0"/>
    <w:rPr>
      <w:sz w:val="18"/>
      <w:szCs w:val="18"/>
    </w:rPr>
  </w:style>
  <w:style w:type="paragraph" w:styleId="CommentText">
    <w:name w:val="annotation text"/>
    <w:basedOn w:val="Normal"/>
    <w:link w:val="CommentTextChar"/>
    <w:uiPriority w:val="99"/>
    <w:semiHidden/>
    <w:unhideWhenUsed/>
    <w:rsid w:val="008D78A0"/>
  </w:style>
  <w:style w:type="character" w:customStyle="1" w:styleId="CommentTextChar">
    <w:name w:val="Comment Text Char"/>
    <w:basedOn w:val="DefaultParagraphFont"/>
    <w:link w:val="CommentText"/>
    <w:uiPriority w:val="99"/>
    <w:semiHidden/>
    <w:rsid w:val="008D78A0"/>
    <w:rPr>
      <w:rFonts w:ascii="Times New Roman" w:eastAsia="ヒラギノ角ゴ Pro W3" w:hAnsi="Times New Roman" w:cs="Times New Roman"/>
      <w:color w:val="000000"/>
      <w:lang w:val="en-AU"/>
    </w:rPr>
  </w:style>
  <w:style w:type="paragraph" w:styleId="CommentSubject">
    <w:name w:val="annotation subject"/>
    <w:basedOn w:val="CommentText"/>
    <w:next w:val="CommentText"/>
    <w:link w:val="CommentSubjectChar"/>
    <w:uiPriority w:val="99"/>
    <w:semiHidden/>
    <w:unhideWhenUsed/>
    <w:rsid w:val="008D78A0"/>
    <w:rPr>
      <w:b/>
      <w:bCs/>
      <w:sz w:val="20"/>
      <w:szCs w:val="20"/>
    </w:rPr>
  </w:style>
  <w:style w:type="character" w:customStyle="1" w:styleId="CommentSubjectChar">
    <w:name w:val="Comment Subject Char"/>
    <w:basedOn w:val="CommentTextChar"/>
    <w:link w:val="CommentSubject"/>
    <w:uiPriority w:val="99"/>
    <w:semiHidden/>
    <w:rsid w:val="008D78A0"/>
    <w:rPr>
      <w:rFonts w:ascii="Times New Roman" w:eastAsia="ヒラギノ角ゴ Pro W3" w:hAnsi="Times New Roman" w:cs="Times New Roman"/>
      <w:b/>
      <w:bCs/>
      <w:color w:val="000000"/>
      <w:sz w:val="20"/>
      <w:szCs w:val="20"/>
      <w:lang w:val="en-AU"/>
    </w:rPr>
  </w:style>
  <w:style w:type="paragraph" w:styleId="Footer">
    <w:name w:val="footer"/>
    <w:basedOn w:val="Normal"/>
    <w:link w:val="FooterChar"/>
    <w:uiPriority w:val="99"/>
    <w:unhideWhenUsed/>
    <w:rsid w:val="00BE75C8"/>
    <w:pPr>
      <w:tabs>
        <w:tab w:val="center" w:pos="4320"/>
        <w:tab w:val="right" w:pos="8640"/>
      </w:tabs>
    </w:pPr>
  </w:style>
  <w:style w:type="character" w:customStyle="1" w:styleId="FooterChar">
    <w:name w:val="Footer Char"/>
    <w:basedOn w:val="DefaultParagraphFont"/>
    <w:link w:val="Footer"/>
    <w:uiPriority w:val="99"/>
    <w:rsid w:val="00BE75C8"/>
    <w:rPr>
      <w:rFonts w:ascii="Times New Roman" w:eastAsia="ヒラギノ角ゴ Pro W3" w:hAnsi="Times New Roman" w:cs="Times New Roman"/>
      <w:color w:val="000000"/>
      <w:lang w:val="en-AU"/>
    </w:rPr>
  </w:style>
  <w:style w:type="character" w:styleId="PageNumber">
    <w:name w:val="page number"/>
    <w:basedOn w:val="DefaultParagraphFont"/>
    <w:uiPriority w:val="99"/>
    <w:semiHidden/>
    <w:unhideWhenUsed/>
    <w:rsid w:val="00BE75C8"/>
  </w:style>
  <w:style w:type="paragraph" w:styleId="Header">
    <w:name w:val="header"/>
    <w:basedOn w:val="Normal"/>
    <w:link w:val="HeaderChar"/>
    <w:uiPriority w:val="99"/>
    <w:unhideWhenUsed/>
    <w:rsid w:val="007D5B78"/>
    <w:pPr>
      <w:tabs>
        <w:tab w:val="center" w:pos="4320"/>
        <w:tab w:val="right" w:pos="8640"/>
      </w:tabs>
    </w:pPr>
  </w:style>
  <w:style w:type="character" w:customStyle="1" w:styleId="HeaderChar">
    <w:name w:val="Header Char"/>
    <w:basedOn w:val="DefaultParagraphFont"/>
    <w:link w:val="Header"/>
    <w:uiPriority w:val="99"/>
    <w:rsid w:val="007D5B78"/>
    <w:rPr>
      <w:rFonts w:ascii="Times New Roman" w:eastAsia="ヒラギノ角ゴ Pro W3" w:hAnsi="Times New Roman" w:cs="Times New Roman"/>
      <w:color w:val="000000"/>
      <w:lang w:val="en-AU"/>
    </w:rPr>
  </w:style>
  <w:style w:type="paragraph" w:styleId="Revision">
    <w:name w:val="Revision"/>
    <w:hidden/>
    <w:uiPriority w:val="99"/>
    <w:semiHidden/>
    <w:rsid w:val="00156A9B"/>
    <w:rPr>
      <w:rFonts w:ascii="Times New Roman" w:eastAsia="ヒラギノ角ゴ Pro W3" w:hAnsi="Times New Roman" w:cs="Times New Roman"/>
      <w:color w:val="00000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1218</Words>
  <Characters>6946</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EcoHealth Alliance</Company>
  <LinksUpToDate>false</LinksUpToDate>
  <CharactersWithSpaces>8148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KJO</dc:creator>
  <cp:lastModifiedBy>Molly Turner</cp:lastModifiedBy>
  <cp:revision>2</cp:revision>
  <cp:lastPrinted>2015-02-23T16:25:00Z</cp:lastPrinted>
  <dcterms:created xsi:type="dcterms:W3CDTF">2015-04-03T19:25:00Z</dcterms:created>
  <dcterms:modified xsi:type="dcterms:W3CDTF">2015-04-03T19:25:00Z</dcterms:modified>
</cp:coreProperties>
</file>